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65620" w:rsidRPr="00265620" w:rsidRDefault="00265620" w:rsidP="00265620">
      <w:pPr>
        <w:spacing w:after="0" w:line="240" w:lineRule="auto"/>
        <w:rPr>
          <w:rFonts w:ascii="Verdana" w:eastAsia="Times New Roman" w:hAnsi="Verdana" w:cs="Times New Roman"/>
          <w:sz w:val="20"/>
          <w:szCs w:val="20"/>
        </w:rPr>
      </w:pPr>
    </w:p>
    <w:p w:rsidR="00265620" w:rsidRPr="00265620" w:rsidRDefault="00265620" w:rsidP="00FE0ABA">
      <w:pPr>
        <w:spacing w:after="0" w:line="48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rPr>
        <w:t>Rebecca Hauk</w:t>
      </w:r>
    </w:p>
    <w:p w:rsidR="00265620" w:rsidRPr="00265620" w:rsidRDefault="00265620" w:rsidP="00FE0ABA">
      <w:pPr>
        <w:spacing w:after="0" w:line="48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rPr>
        <w:t>AP English Language and Composition</w:t>
      </w:r>
    </w:p>
    <w:p w:rsidR="00265620" w:rsidRPr="00FE0ABA" w:rsidRDefault="00265620" w:rsidP="00FE0ABA">
      <w:pPr>
        <w:spacing w:after="0" w:line="48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rPr>
        <w:t>May 13, 2009</w:t>
      </w:r>
    </w:p>
    <w:p w:rsidR="00265620" w:rsidRPr="00265620" w:rsidRDefault="00265620" w:rsidP="00265620">
      <w:pPr>
        <w:spacing w:after="0" w:line="240" w:lineRule="auto"/>
        <w:jc w:val="center"/>
        <w:rPr>
          <w:rFonts w:ascii="Calibri" w:eastAsia="Times New Roman" w:hAnsi="Calibri" w:cs="Times New Roman"/>
          <w:sz w:val="24"/>
          <w:szCs w:val="24"/>
        </w:rPr>
      </w:pPr>
      <w:r>
        <w:rPr>
          <w:rFonts w:ascii="Calibri" w:eastAsia="Times New Roman" w:hAnsi="Calibri" w:cs="Times New Roman"/>
          <w:sz w:val="24"/>
          <w:szCs w:val="24"/>
        </w:rPr>
        <w:t xml:space="preserve">Rhetoric of Malcolm Gladwell’s </w:t>
      </w:r>
      <w:r w:rsidRPr="00265620">
        <w:rPr>
          <w:rFonts w:ascii="Calibri" w:eastAsia="Times New Roman" w:hAnsi="Calibri" w:cs="Times New Roman"/>
          <w:i/>
          <w:sz w:val="24"/>
          <w:szCs w:val="24"/>
        </w:rPr>
        <w:t>Outliers</w:t>
      </w:r>
    </w:p>
    <w:p w:rsidR="00265620" w:rsidRDefault="00265620" w:rsidP="00265620">
      <w:pPr>
        <w:spacing w:after="0" w:line="240" w:lineRule="auto"/>
        <w:rPr>
          <w:rFonts w:ascii="Calibri" w:eastAsia="Times New Roman" w:hAnsi="Calibri" w:cs="Times New Roman"/>
          <w:sz w:val="24"/>
          <w:szCs w:val="24"/>
          <w:u w:val="single"/>
        </w:rPr>
      </w:pPr>
    </w:p>
    <w:p w:rsidR="00265620" w:rsidRPr="00265620" w:rsidRDefault="00265620" w:rsidP="00265620">
      <w:pPr>
        <w:spacing w:after="0" w:line="24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u w:val="single"/>
        </w:rPr>
        <w:t>Section I: Introduction and Content</w:t>
      </w:r>
    </w:p>
    <w:p w:rsidR="00265620" w:rsidRDefault="00265620" w:rsidP="00265620">
      <w:pPr>
        <w:spacing w:after="0" w:line="240" w:lineRule="auto"/>
        <w:rPr>
          <w:rFonts w:ascii="Calibri" w:eastAsia="Times New Roman" w:hAnsi="Calibri" w:cs="Times New Roman"/>
          <w:sz w:val="24"/>
          <w:szCs w:val="24"/>
        </w:rPr>
      </w:pPr>
    </w:p>
    <w:p w:rsidR="00265620" w:rsidRPr="00265620" w:rsidRDefault="00265620" w:rsidP="00265620">
      <w:pPr>
        <w:spacing w:after="0" w:line="480" w:lineRule="auto"/>
        <w:ind w:firstLine="720"/>
        <w:rPr>
          <w:rFonts w:ascii="Times New Roman" w:eastAsia="Times New Roman" w:hAnsi="Times New Roman" w:cs="Times New Roman"/>
          <w:sz w:val="24"/>
          <w:szCs w:val="24"/>
        </w:rPr>
      </w:pPr>
      <w:r w:rsidRPr="00265620">
        <w:rPr>
          <w:rFonts w:ascii="Calibri" w:eastAsia="Times New Roman" w:hAnsi="Calibri" w:cs="Times New Roman"/>
          <w:sz w:val="24"/>
          <w:szCs w:val="24"/>
        </w:rPr>
        <w:t>Hardworking. Persistent. Determined. These are all adjectives the United States associates with successful people. Whenever a story is told about someone who has risen through the ranks to become a successful person</w:t>
      </w:r>
      <w:r w:rsidRPr="00265620">
        <w:rPr>
          <w:rFonts w:ascii="Calibri" w:eastAsia="Times New Roman" w:hAnsi="Calibri" w:cs="Times New Roman"/>
          <w:strike/>
          <w:sz w:val="24"/>
          <w:szCs w:val="24"/>
        </w:rPr>
        <w:t>--</w:t>
      </w:r>
      <w:r w:rsidRPr="00265620">
        <w:rPr>
          <w:rFonts w:ascii="Calibri" w:eastAsia="Times New Roman" w:hAnsi="Calibri" w:cs="Times New Roman"/>
          <w:sz w:val="24"/>
          <w:szCs w:val="24"/>
        </w:rPr>
        <w:t>an Outlier</w:t>
      </w:r>
      <w:r w:rsidRPr="00265620">
        <w:rPr>
          <w:rFonts w:ascii="Calibri" w:eastAsia="Times New Roman" w:hAnsi="Calibri" w:cs="Times New Roman"/>
          <w:strike/>
          <w:sz w:val="24"/>
          <w:szCs w:val="24"/>
        </w:rPr>
        <w:t xml:space="preserve">-- </w:t>
      </w:r>
      <w:r w:rsidRPr="00265620">
        <w:rPr>
          <w:rFonts w:ascii="Calibri" w:eastAsia="Times New Roman" w:hAnsi="Calibri" w:cs="Times New Roman"/>
          <w:sz w:val="24"/>
          <w:szCs w:val="24"/>
        </w:rPr>
        <w:t xml:space="preserve">that achievement is usually said to be earned through personal means and a tremendous amount of effort. Gladwell’s book takes this success stereotype and conducts an examination of the way the world views an Outlier. </w:t>
      </w:r>
      <w:r w:rsidRPr="00265620">
        <w:rPr>
          <w:rFonts w:ascii="Calibri" w:eastAsia="Times New Roman" w:hAnsi="Calibri" w:cs="Times New Roman"/>
          <w:i/>
          <w:iCs/>
          <w:sz w:val="24"/>
          <w:szCs w:val="24"/>
        </w:rPr>
        <w:t xml:space="preserve">Outliers: </w:t>
      </w:r>
      <w:r w:rsidR="00430B37" w:rsidRPr="00265620">
        <w:rPr>
          <w:rFonts w:ascii="Calibri" w:eastAsia="Times New Roman" w:hAnsi="Calibri" w:cs="Times New Roman"/>
          <w:i/>
          <w:iCs/>
          <w:sz w:val="24"/>
          <w:szCs w:val="24"/>
        </w:rPr>
        <w:t>the</w:t>
      </w:r>
      <w:r w:rsidRPr="00265620">
        <w:rPr>
          <w:rFonts w:ascii="Calibri" w:eastAsia="Times New Roman" w:hAnsi="Calibri" w:cs="Times New Roman"/>
          <w:i/>
          <w:iCs/>
          <w:sz w:val="24"/>
          <w:szCs w:val="24"/>
        </w:rPr>
        <w:t xml:space="preserve"> Story of Success </w:t>
      </w:r>
      <w:r w:rsidRPr="00265620">
        <w:rPr>
          <w:rFonts w:ascii="Calibri" w:eastAsia="Times New Roman" w:hAnsi="Calibri" w:cs="Times New Roman"/>
          <w:sz w:val="24"/>
          <w:szCs w:val="24"/>
        </w:rPr>
        <w:t xml:space="preserve">is an unusual nonfiction book in that it is not only easy to understand, but also well written and interesting. Gladwell engages and persuades the reader using not only research, but also real-life examples and anecdotes to prove his point.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xml:space="preserve"> demonstrates the point that it is impossible for a successful person to become an outlier solely by his or her own merit. There are a number of uncontrollable factors, such as birth date, ethnicity, culture, upbringing, and surroundings that all influence a person’s success.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xml:space="preserve"> proves that even the best of us</w:t>
      </w:r>
      <w:del w:id="0" w:author="Rebecca J. Hauk" w:date="2009-05-27T17:04:00Z">
        <w:r w:rsidRPr="00265620" w:rsidDel="009838E6">
          <w:rPr>
            <w:rFonts w:ascii="Calibri" w:eastAsia="Times New Roman" w:hAnsi="Calibri" w:cs="Times New Roman"/>
            <w:sz w:val="24"/>
            <w:szCs w:val="24"/>
          </w:rPr>
          <w:delText xml:space="preserve"> </w:delText>
        </w:r>
      </w:del>
      <w:ins w:id="1" w:author="Rebecca J. Hauk" w:date="2009-05-27T17:04:00Z">
        <w:r w:rsidR="009838E6">
          <w:rPr>
            <w:rFonts w:ascii="Calibri" w:eastAsia="Times New Roman" w:hAnsi="Calibri" w:cs="Times New Roman"/>
            <w:sz w:val="24"/>
            <w:szCs w:val="24"/>
          </w:rPr>
          <w:t xml:space="preserve">cannot reach the top alone. </w:t>
        </w:r>
      </w:ins>
      <w:commentRangeStart w:id="2"/>
      <w:del w:id="3" w:author="Rebecca J. Hauk" w:date="2009-05-27T17:04:00Z">
        <w:r w:rsidRPr="00265620" w:rsidDel="009838E6">
          <w:rPr>
            <w:rFonts w:ascii="Calibri" w:eastAsia="Times New Roman" w:hAnsi="Calibri" w:cs="Times New Roman"/>
            <w:sz w:val="24"/>
            <w:szCs w:val="24"/>
          </w:rPr>
          <w:delText xml:space="preserve">require </w:delText>
        </w:r>
        <w:commentRangeEnd w:id="2"/>
        <w:r w:rsidR="00891CA4" w:rsidDel="009838E6">
          <w:rPr>
            <w:rStyle w:val="CommentReference"/>
          </w:rPr>
          <w:commentReference w:id="2"/>
        </w:r>
        <w:r w:rsidRPr="00265620" w:rsidDel="009838E6">
          <w:rPr>
            <w:rFonts w:ascii="Calibri" w:eastAsia="Times New Roman" w:hAnsi="Calibri" w:cs="Times New Roman"/>
            <w:sz w:val="24"/>
            <w:szCs w:val="24"/>
          </w:rPr>
          <w:delText>assistance to reach the top</w:delText>
        </w:r>
      </w:del>
      <w:r w:rsidRPr="00265620">
        <w:rPr>
          <w:rFonts w:ascii="Calibri" w:eastAsia="Times New Roman" w:hAnsi="Calibri" w:cs="Times New Roman"/>
          <w:sz w:val="24"/>
          <w:szCs w:val="24"/>
        </w:rPr>
        <w:t xml:space="preserve">. </w:t>
      </w:r>
    </w:p>
    <w:p w:rsidR="00265620" w:rsidRPr="00265620" w:rsidRDefault="00265620" w:rsidP="00265620">
      <w:pPr>
        <w:spacing w:after="0" w:line="24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rPr>
        <w:t> </w:t>
      </w:r>
      <w:r w:rsidRPr="00265620">
        <w:rPr>
          <w:rFonts w:ascii="Calibri" w:eastAsia="Times New Roman" w:hAnsi="Calibri" w:cs="Times New Roman"/>
          <w:sz w:val="24"/>
          <w:szCs w:val="24"/>
          <w:u w:val="single"/>
        </w:rPr>
        <w:t>Section II: The Author’s Background</w:t>
      </w:r>
      <w:r w:rsidRPr="00265620">
        <w:rPr>
          <w:rFonts w:ascii="Calibri" w:eastAsia="Times New Roman" w:hAnsi="Calibri" w:cs="Times New Roman"/>
          <w:sz w:val="24"/>
          <w:szCs w:val="24"/>
        </w:rPr>
        <w:t xml:space="preserve">        </w:t>
      </w:r>
    </w:p>
    <w:p w:rsidR="00265620" w:rsidRDefault="00265620" w:rsidP="00265620">
      <w:pPr>
        <w:spacing w:after="0" w:line="240" w:lineRule="auto"/>
        <w:rPr>
          <w:rFonts w:ascii="Calibri" w:eastAsia="Times New Roman" w:hAnsi="Calibri" w:cs="Times New Roman"/>
          <w:sz w:val="24"/>
          <w:szCs w:val="24"/>
        </w:rPr>
      </w:pPr>
    </w:p>
    <w:p w:rsidR="00265620" w:rsidRPr="00265620" w:rsidRDefault="00265620" w:rsidP="00265620">
      <w:pPr>
        <w:spacing w:after="0" w:line="480" w:lineRule="auto"/>
        <w:ind w:firstLine="720"/>
        <w:rPr>
          <w:rFonts w:ascii="Times New Roman" w:eastAsia="Times New Roman" w:hAnsi="Times New Roman" w:cs="Times New Roman"/>
          <w:sz w:val="24"/>
          <w:szCs w:val="24"/>
        </w:rPr>
      </w:pPr>
      <w:r w:rsidRPr="00265620">
        <w:rPr>
          <w:rFonts w:ascii="Calibri" w:eastAsia="Times New Roman" w:hAnsi="Calibri" w:cs="Times New Roman"/>
          <w:sz w:val="24"/>
          <w:szCs w:val="24"/>
        </w:rPr>
        <w:t xml:space="preserve">The author of this book, Malcolm Gladwell, has written two other nonfiction books and numerous articles for big city newspapers. His previous books, </w:t>
      </w:r>
      <w:r w:rsidRPr="00265620">
        <w:rPr>
          <w:rFonts w:ascii="Calibri" w:eastAsia="Times New Roman" w:hAnsi="Calibri" w:cs="Times New Roman"/>
          <w:i/>
          <w:iCs/>
          <w:sz w:val="24"/>
          <w:szCs w:val="24"/>
        </w:rPr>
        <w:t>The Tipping Point: How Little Things Can Make a Big Difference</w:t>
      </w:r>
      <w:r w:rsidRPr="00265620">
        <w:rPr>
          <w:rFonts w:ascii="Calibri" w:eastAsia="Times New Roman" w:hAnsi="Calibri" w:cs="Times New Roman"/>
          <w:sz w:val="24"/>
          <w:szCs w:val="24"/>
        </w:rPr>
        <w:t xml:space="preserve"> and </w:t>
      </w:r>
      <w:r w:rsidRPr="00265620">
        <w:rPr>
          <w:rFonts w:ascii="Calibri" w:eastAsia="Times New Roman" w:hAnsi="Calibri" w:cs="Times New Roman"/>
          <w:i/>
          <w:iCs/>
          <w:sz w:val="24"/>
          <w:szCs w:val="24"/>
        </w:rPr>
        <w:t>Blink: the Power of Thinking without Thinking,</w:t>
      </w:r>
      <w:r w:rsidRPr="00265620">
        <w:rPr>
          <w:rFonts w:ascii="Calibri" w:eastAsia="Times New Roman" w:hAnsi="Calibri" w:cs="Times New Roman"/>
          <w:sz w:val="24"/>
          <w:szCs w:val="24"/>
        </w:rPr>
        <w:t xml:space="preserve"> were number one on the </w:t>
      </w:r>
      <w:r w:rsidRPr="00265620">
        <w:rPr>
          <w:rFonts w:ascii="Calibri" w:eastAsia="Times New Roman" w:hAnsi="Calibri" w:cs="Times New Roman"/>
          <w:i/>
          <w:iCs/>
          <w:sz w:val="24"/>
          <w:szCs w:val="24"/>
        </w:rPr>
        <w:t>New York Times</w:t>
      </w:r>
      <w:r w:rsidRPr="00265620">
        <w:rPr>
          <w:rFonts w:ascii="Calibri" w:eastAsia="Times New Roman" w:hAnsi="Calibri" w:cs="Times New Roman"/>
          <w:sz w:val="24"/>
          <w:szCs w:val="24"/>
        </w:rPr>
        <w:t xml:space="preserve"> Best Sellers List. </w:t>
      </w:r>
      <w:commentRangeStart w:id="4"/>
      <w:r w:rsidRPr="00265620">
        <w:rPr>
          <w:rFonts w:ascii="Calibri" w:eastAsia="Times New Roman" w:hAnsi="Calibri" w:cs="Times New Roman"/>
          <w:sz w:val="24"/>
          <w:szCs w:val="24"/>
        </w:rPr>
        <w:t>It</w:t>
      </w:r>
      <w:ins w:id="5" w:author="Rebecca J. Hauk" w:date="2009-05-27T17:04:00Z">
        <w:r w:rsidR="009838E6">
          <w:rPr>
            <w:rFonts w:ascii="Calibri" w:eastAsia="Times New Roman" w:hAnsi="Calibri" w:cs="Times New Roman"/>
            <w:sz w:val="24"/>
            <w:szCs w:val="24"/>
          </w:rPr>
          <w:t xml:space="preserve"> is </w:t>
        </w:r>
      </w:ins>
      <w:del w:id="6" w:author="Rebecca J. Hauk" w:date="2009-05-27T17:04:00Z">
        <w:r w:rsidRPr="00265620" w:rsidDel="009838E6">
          <w:rPr>
            <w:rFonts w:ascii="Calibri" w:eastAsia="Times New Roman" w:hAnsi="Calibri" w:cs="Times New Roman"/>
            <w:sz w:val="24"/>
            <w:szCs w:val="24"/>
          </w:rPr>
          <w:delText>’s</w:delText>
        </w:r>
        <w:commentRangeEnd w:id="4"/>
        <w:r w:rsidR="00891CA4" w:rsidDel="009838E6">
          <w:rPr>
            <w:rStyle w:val="CommentReference"/>
          </w:rPr>
          <w:commentReference w:id="4"/>
        </w:r>
        <w:r w:rsidRPr="00265620" w:rsidDel="009838E6">
          <w:rPr>
            <w:rFonts w:ascii="Calibri" w:eastAsia="Times New Roman" w:hAnsi="Calibri" w:cs="Times New Roman"/>
            <w:sz w:val="24"/>
            <w:szCs w:val="24"/>
          </w:rPr>
          <w:delText xml:space="preserve"> </w:delText>
        </w:r>
      </w:del>
      <w:r w:rsidRPr="00265620">
        <w:rPr>
          <w:rFonts w:ascii="Calibri" w:eastAsia="Times New Roman" w:hAnsi="Calibri" w:cs="Times New Roman"/>
          <w:sz w:val="24"/>
          <w:szCs w:val="24"/>
        </w:rPr>
        <w:t xml:space="preserve">obvious that Gladwell writes about </w:t>
      </w:r>
      <w:r w:rsidRPr="00265620">
        <w:rPr>
          <w:rFonts w:ascii="Calibri" w:eastAsia="Times New Roman" w:hAnsi="Calibri" w:cs="Times New Roman"/>
          <w:sz w:val="24"/>
          <w:szCs w:val="24"/>
        </w:rPr>
        <w:lastRenderedPageBreak/>
        <w:t xml:space="preserve">subjects that really catch the reader’s attention.  In fact, 1.3 million copies of </w:t>
      </w:r>
      <w:r w:rsidRPr="00265620">
        <w:rPr>
          <w:rFonts w:ascii="Calibri" w:eastAsia="Times New Roman" w:hAnsi="Calibri" w:cs="Times New Roman"/>
          <w:i/>
          <w:iCs/>
          <w:sz w:val="24"/>
          <w:szCs w:val="24"/>
        </w:rPr>
        <w:t>Blink</w:t>
      </w:r>
      <w:r w:rsidRPr="00265620">
        <w:rPr>
          <w:rFonts w:ascii="Calibri" w:eastAsia="Times New Roman" w:hAnsi="Calibri" w:cs="Times New Roman"/>
          <w:sz w:val="24"/>
          <w:szCs w:val="24"/>
        </w:rPr>
        <w:t xml:space="preserve"> in more than twenty-five different languages have been printed since the book’s release</w:t>
      </w:r>
      <w:commentRangeStart w:id="7"/>
      <w:r w:rsidRPr="00265620">
        <w:rPr>
          <w:rFonts w:ascii="Calibri" w:eastAsia="Times New Roman" w:hAnsi="Calibri" w:cs="Times New Roman"/>
          <w:sz w:val="24"/>
          <w:szCs w:val="24"/>
        </w:rPr>
        <w:t xml:space="preserve">. </w:t>
      </w:r>
      <w:commentRangeEnd w:id="7"/>
      <w:r w:rsidR="00891CA4">
        <w:rPr>
          <w:rStyle w:val="CommentReference"/>
        </w:rPr>
        <w:commentReference w:id="7"/>
      </w:r>
      <w:r w:rsidRPr="00265620">
        <w:rPr>
          <w:rFonts w:ascii="Calibri" w:eastAsia="Times New Roman" w:hAnsi="Calibri" w:cs="Times New Roman"/>
          <w:i/>
          <w:iCs/>
          <w:sz w:val="24"/>
          <w:szCs w:val="24"/>
        </w:rPr>
        <w:t xml:space="preserve">The Tipping Point </w:t>
      </w:r>
      <w:r w:rsidRPr="00265620">
        <w:rPr>
          <w:rFonts w:ascii="Calibri" w:eastAsia="Times New Roman" w:hAnsi="Calibri" w:cs="Times New Roman"/>
          <w:sz w:val="24"/>
          <w:szCs w:val="24"/>
        </w:rPr>
        <w:t>outdoes Gladwell’s newer books with 1.7 million copies in print to date (</w:t>
      </w:r>
      <w:r w:rsidRPr="00265620">
        <w:rPr>
          <w:rFonts w:ascii="Calibri" w:eastAsia="Times New Roman" w:hAnsi="Calibri" w:cs="Times New Roman"/>
          <w:i/>
          <w:iCs/>
          <w:sz w:val="24"/>
          <w:szCs w:val="24"/>
        </w:rPr>
        <w:t>The New York Times</w:t>
      </w:r>
      <w:r w:rsidRPr="00265620">
        <w:rPr>
          <w:rFonts w:ascii="Calibri" w:eastAsia="Times New Roman" w:hAnsi="Calibri" w:cs="Times New Roman"/>
          <w:sz w:val="24"/>
          <w:szCs w:val="24"/>
        </w:rPr>
        <w:t xml:space="preserve">). People enjoy Gladwell’s style of writing and his ideas. Recently, he has spoken at West Point, the National Institutes of Health, and several other highly regarded businesses and organizations. His massive popularity became apparent when he was voted one of </w:t>
      </w:r>
      <w:r w:rsidRPr="00265620">
        <w:rPr>
          <w:rFonts w:ascii="Calibri" w:eastAsia="Times New Roman" w:hAnsi="Calibri" w:cs="Times New Roman"/>
          <w:i/>
          <w:iCs/>
          <w:sz w:val="24"/>
          <w:szCs w:val="24"/>
        </w:rPr>
        <w:t>Time Magazine</w:t>
      </w:r>
      <w:r w:rsidRPr="00265620">
        <w:rPr>
          <w:rFonts w:ascii="Calibri" w:eastAsia="Times New Roman" w:hAnsi="Calibri" w:cs="Times New Roman"/>
          <w:sz w:val="24"/>
          <w:szCs w:val="24"/>
        </w:rPr>
        <w:t xml:space="preserve">’s 100 Most Influential People in 2005 (Gladwell.com). Currently, Gladwell is a staff writer of the </w:t>
      </w:r>
      <w:r w:rsidRPr="00265620">
        <w:rPr>
          <w:rFonts w:ascii="Calibri" w:eastAsia="Times New Roman" w:hAnsi="Calibri" w:cs="Times New Roman"/>
          <w:i/>
          <w:iCs/>
          <w:sz w:val="24"/>
          <w:szCs w:val="24"/>
        </w:rPr>
        <w:t>New York Times</w:t>
      </w:r>
      <w:r w:rsidRPr="00265620">
        <w:rPr>
          <w:rFonts w:ascii="Calibri" w:eastAsia="Times New Roman" w:hAnsi="Calibri" w:cs="Times New Roman"/>
          <w:sz w:val="24"/>
          <w:szCs w:val="24"/>
        </w:rPr>
        <w:t xml:space="preserve">, and has also previously written for the </w:t>
      </w:r>
      <w:r w:rsidRPr="00265620">
        <w:rPr>
          <w:rFonts w:ascii="Calibri" w:eastAsia="Times New Roman" w:hAnsi="Calibri" w:cs="Times New Roman"/>
          <w:i/>
          <w:iCs/>
          <w:sz w:val="24"/>
          <w:szCs w:val="24"/>
        </w:rPr>
        <w:t>Washington Post</w:t>
      </w:r>
      <w:r w:rsidRPr="00265620">
        <w:rPr>
          <w:rFonts w:ascii="Calibri" w:eastAsia="Times New Roman" w:hAnsi="Calibri" w:cs="Times New Roman"/>
          <w:sz w:val="24"/>
          <w:szCs w:val="24"/>
        </w:rPr>
        <w:t xml:space="preserve"> (Gladwell.com).  He has been a finalist and won the National Magazine Award for his writing (The New Yorker). </w:t>
      </w:r>
    </w:p>
    <w:p w:rsidR="00265620" w:rsidRPr="00265620" w:rsidRDefault="00265620" w:rsidP="00B409B6">
      <w:pPr>
        <w:spacing w:after="0" w:line="480" w:lineRule="auto"/>
        <w:ind w:firstLine="720"/>
        <w:rPr>
          <w:rFonts w:ascii="Times New Roman" w:eastAsia="Times New Roman" w:hAnsi="Times New Roman" w:cs="Times New Roman"/>
          <w:sz w:val="24"/>
          <w:szCs w:val="24"/>
        </w:rPr>
      </w:pPr>
      <w:r w:rsidRPr="00265620">
        <w:rPr>
          <w:rFonts w:ascii="Calibri" w:eastAsia="Times New Roman" w:hAnsi="Calibri" w:cs="Times New Roman"/>
          <w:sz w:val="24"/>
          <w:szCs w:val="24"/>
        </w:rPr>
        <w:t xml:space="preserve">His prestigious jobs, awards, and evident popularity with readers </w:t>
      </w:r>
      <w:commentRangeStart w:id="8"/>
      <w:r w:rsidRPr="00265620">
        <w:rPr>
          <w:rFonts w:ascii="Calibri" w:eastAsia="Times New Roman" w:hAnsi="Calibri" w:cs="Times New Roman"/>
          <w:sz w:val="24"/>
          <w:szCs w:val="24"/>
        </w:rPr>
        <w:t>show</w:t>
      </w:r>
      <w:del w:id="9" w:author="Rebecca J. Hauk" w:date="2009-05-27T17:05:00Z">
        <w:r w:rsidRPr="00265620" w:rsidDel="009838E6">
          <w:rPr>
            <w:rFonts w:ascii="Calibri" w:eastAsia="Times New Roman" w:hAnsi="Calibri" w:cs="Times New Roman"/>
            <w:sz w:val="24"/>
            <w:szCs w:val="24"/>
          </w:rPr>
          <w:delText>s</w:delText>
        </w:r>
      </w:del>
      <w:r w:rsidRPr="00265620">
        <w:rPr>
          <w:rFonts w:ascii="Calibri" w:eastAsia="Times New Roman" w:hAnsi="Calibri" w:cs="Times New Roman"/>
          <w:sz w:val="24"/>
          <w:szCs w:val="24"/>
        </w:rPr>
        <w:t xml:space="preserve"> </w:t>
      </w:r>
      <w:commentRangeEnd w:id="8"/>
      <w:r w:rsidR="00891CA4">
        <w:rPr>
          <w:rStyle w:val="CommentReference"/>
        </w:rPr>
        <w:commentReference w:id="8"/>
      </w:r>
      <w:r w:rsidRPr="00265620">
        <w:rPr>
          <w:rFonts w:ascii="Calibri" w:eastAsia="Times New Roman" w:hAnsi="Calibri" w:cs="Times New Roman"/>
          <w:sz w:val="24"/>
          <w:szCs w:val="24"/>
        </w:rPr>
        <w:t xml:space="preserve">that Gladwell clearly knows about writing. </w:t>
      </w:r>
      <w:commentRangeStart w:id="10"/>
      <w:r w:rsidRPr="00265620">
        <w:rPr>
          <w:rFonts w:ascii="Calibri" w:eastAsia="Times New Roman" w:hAnsi="Calibri" w:cs="Times New Roman"/>
          <w:sz w:val="24"/>
          <w:szCs w:val="24"/>
        </w:rPr>
        <w:t xml:space="preserve">However, is Gladwell really qualified to write on the topics of sociology, psychology, business, and science that are discussed in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xml:space="preserve">? No, not in my opinion. </w:t>
      </w:r>
      <w:commentRangeEnd w:id="10"/>
      <w:r w:rsidR="00891CA4">
        <w:rPr>
          <w:rStyle w:val="CommentReference"/>
        </w:rPr>
        <w:commentReference w:id="10"/>
      </w:r>
      <w:r w:rsidRPr="00265620">
        <w:rPr>
          <w:rFonts w:ascii="Calibri" w:eastAsia="Times New Roman" w:hAnsi="Calibri" w:cs="Times New Roman"/>
          <w:sz w:val="24"/>
          <w:szCs w:val="24"/>
        </w:rPr>
        <w:t xml:space="preserve">Besides a stint as a reporter on business and science for the </w:t>
      </w:r>
      <w:r w:rsidRPr="00265620">
        <w:rPr>
          <w:rFonts w:ascii="Calibri" w:eastAsia="Times New Roman" w:hAnsi="Calibri" w:cs="Times New Roman"/>
          <w:i/>
          <w:iCs/>
          <w:sz w:val="24"/>
          <w:szCs w:val="24"/>
        </w:rPr>
        <w:t>Washington Post</w:t>
      </w:r>
      <w:r w:rsidRPr="00265620">
        <w:rPr>
          <w:rFonts w:ascii="Calibri" w:eastAsia="Times New Roman" w:hAnsi="Calibri" w:cs="Times New Roman"/>
          <w:sz w:val="24"/>
          <w:szCs w:val="24"/>
        </w:rPr>
        <w:t>, Gladwell has hardly any experience or knowledge when it comes to the topics he discusses in his books. Malcolm Gladwell has never been a sociologist, psychologi</w:t>
      </w:r>
      <w:r w:rsidR="00430B37">
        <w:rPr>
          <w:rFonts w:ascii="Calibri" w:eastAsia="Times New Roman" w:hAnsi="Calibri" w:cs="Times New Roman"/>
          <w:sz w:val="24"/>
          <w:szCs w:val="24"/>
        </w:rPr>
        <w:t>st, businessman, or scientist. He has o</w:t>
      </w:r>
      <w:r w:rsidRPr="00265620">
        <w:rPr>
          <w:rFonts w:ascii="Calibri" w:eastAsia="Times New Roman" w:hAnsi="Calibri" w:cs="Times New Roman"/>
          <w:sz w:val="24"/>
          <w:szCs w:val="24"/>
        </w:rPr>
        <w:t xml:space="preserve">nly </w:t>
      </w:r>
      <w:r w:rsidR="00430B37">
        <w:rPr>
          <w:rFonts w:ascii="Calibri" w:eastAsia="Times New Roman" w:hAnsi="Calibri" w:cs="Times New Roman"/>
          <w:sz w:val="24"/>
          <w:szCs w:val="24"/>
        </w:rPr>
        <w:t xml:space="preserve">been </w:t>
      </w:r>
      <w:r w:rsidRPr="00265620">
        <w:rPr>
          <w:rFonts w:ascii="Calibri" w:eastAsia="Times New Roman" w:hAnsi="Calibri" w:cs="Times New Roman"/>
          <w:sz w:val="24"/>
          <w:szCs w:val="24"/>
        </w:rPr>
        <w:t xml:space="preserve">a writer. He graduated from the University of Toronto, Trinity College with a degree in history, so even in his college days, Gladwell had never had a tremendous amount of familiarity with the topics he feels he is qualified to write about (Gladwell.com). With his lack of know-how in these fields, why does the author feel he is practiced enough to discuss these topics in his books? </w:t>
      </w:r>
      <w:ins w:id="11" w:author="Rebecca J. Hauk" w:date="2009-05-27T17:27:00Z">
        <w:r w:rsidR="00B409B6" w:rsidRPr="00265620">
          <w:rPr>
            <w:rFonts w:ascii="Calibri" w:eastAsia="Times New Roman" w:hAnsi="Calibri" w:cs="Times New Roman"/>
            <w:sz w:val="24"/>
            <w:szCs w:val="24"/>
          </w:rPr>
          <w:t xml:space="preserve">In an interview, the </w:t>
        </w:r>
        <w:r w:rsidR="00B409B6" w:rsidRPr="00265620">
          <w:rPr>
            <w:rFonts w:ascii="Calibri" w:eastAsia="Times New Roman" w:hAnsi="Calibri" w:cs="Times New Roman"/>
            <w:i/>
            <w:iCs/>
            <w:sz w:val="24"/>
            <w:szCs w:val="24"/>
          </w:rPr>
          <w:t>New York Times</w:t>
        </w:r>
        <w:r w:rsidR="00B409B6" w:rsidRPr="00265620">
          <w:rPr>
            <w:rFonts w:ascii="Calibri" w:eastAsia="Times New Roman" w:hAnsi="Calibri" w:cs="Times New Roman"/>
            <w:sz w:val="24"/>
            <w:szCs w:val="24"/>
          </w:rPr>
          <w:t xml:space="preserve"> stated that Gladwell is “omnivorous in his interests and brilliantly attuned to every level of today’s conversation,” which are two big </w:t>
        </w:r>
        <w:r w:rsidR="00B409B6" w:rsidRPr="00265620">
          <w:rPr>
            <w:rFonts w:ascii="Calibri" w:eastAsia="Times New Roman" w:hAnsi="Calibri" w:cs="Times New Roman"/>
            <w:sz w:val="24"/>
            <w:szCs w:val="24"/>
          </w:rPr>
          <w:lastRenderedPageBreak/>
          <w:t xml:space="preserve">reasons why he is “one of the most inventive </w:t>
        </w:r>
        <w:r w:rsidR="00B409B6" w:rsidRPr="00430B37">
          <w:rPr>
            <w:rFonts w:ascii="Calibri" w:eastAsia="Times New Roman" w:hAnsi="Calibri" w:cs="Times New Roman"/>
            <w:sz w:val="24"/>
            <w:szCs w:val="24"/>
          </w:rPr>
          <w:t xml:space="preserve">journalists now writing </w:t>
        </w:r>
        <w:commentRangeStart w:id="12"/>
        <w:r w:rsidR="00B409B6" w:rsidRPr="00430B37">
          <w:rPr>
            <w:rFonts w:ascii="Calibri" w:eastAsia="Times New Roman" w:hAnsi="Calibri" w:cs="Times New Roman"/>
            <w:sz w:val="24"/>
            <w:szCs w:val="24"/>
          </w:rPr>
          <w:t>(Donadio).</w:t>
        </w:r>
        <w:r w:rsidR="00B409B6" w:rsidRPr="00265620">
          <w:rPr>
            <w:rFonts w:ascii="Calibri" w:eastAsia="Times New Roman" w:hAnsi="Calibri" w:cs="Times New Roman"/>
            <w:sz w:val="24"/>
            <w:szCs w:val="24"/>
          </w:rPr>
          <w:t>”  </w:t>
        </w:r>
        <w:commentRangeEnd w:id="12"/>
        <w:r w:rsidR="00B409B6">
          <w:rPr>
            <w:rStyle w:val="CommentReference"/>
          </w:rPr>
          <w:commentReference w:id="12"/>
        </w:r>
      </w:ins>
      <w:ins w:id="13" w:author="Rebecca J. Hauk" w:date="2009-05-27T17:28:00Z">
        <w:r w:rsidR="00B409B6">
          <w:rPr>
            <w:rFonts w:ascii="Times New Roman" w:eastAsia="Times New Roman" w:hAnsi="Times New Roman" w:cs="Times New Roman"/>
            <w:sz w:val="24"/>
            <w:szCs w:val="24"/>
          </w:rPr>
          <w:t xml:space="preserve"> </w:t>
        </w:r>
      </w:ins>
      <w:r w:rsidRPr="00265620">
        <w:rPr>
          <w:rFonts w:ascii="Calibri" w:eastAsia="Times New Roman" w:hAnsi="Calibri" w:cs="Times New Roman"/>
          <w:sz w:val="24"/>
          <w:szCs w:val="24"/>
        </w:rPr>
        <w:t xml:space="preserve">He has no authority or experience, but like all other writers, Gladwell writes about topics, issues, and stories he finds interesting. He does his research accurately, and finds a variety of different and interesting subjects upon which to base his books. </w:t>
      </w:r>
      <w:del w:id="14" w:author="Rebecca J. Hauk" w:date="2009-05-27T17:28:00Z">
        <w:r w:rsidRPr="00265620" w:rsidDel="00B409B6">
          <w:rPr>
            <w:rFonts w:ascii="Calibri" w:eastAsia="Times New Roman" w:hAnsi="Calibri" w:cs="Times New Roman"/>
            <w:sz w:val="24"/>
            <w:szCs w:val="24"/>
          </w:rPr>
          <w:delText xml:space="preserve">In an interview, the </w:delText>
        </w:r>
        <w:r w:rsidRPr="00265620" w:rsidDel="00B409B6">
          <w:rPr>
            <w:rFonts w:ascii="Calibri" w:eastAsia="Times New Roman" w:hAnsi="Calibri" w:cs="Times New Roman"/>
            <w:i/>
            <w:iCs/>
            <w:sz w:val="24"/>
            <w:szCs w:val="24"/>
          </w:rPr>
          <w:delText>New York Times</w:delText>
        </w:r>
        <w:r w:rsidRPr="00265620" w:rsidDel="00B409B6">
          <w:rPr>
            <w:rFonts w:ascii="Calibri" w:eastAsia="Times New Roman" w:hAnsi="Calibri" w:cs="Times New Roman"/>
            <w:sz w:val="24"/>
            <w:szCs w:val="24"/>
          </w:rPr>
          <w:delText xml:space="preserve"> stated that Gladwell is “omnivorous in his interests and brilliantly attuned to every level of today’s conversation,” which are two big reasons why he is “one of the most inventive </w:delText>
        </w:r>
        <w:r w:rsidR="00430B37" w:rsidRPr="00430B37" w:rsidDel="00B409B6">
          <w:rPr>
            <w:rFonts w:ascii="Calibri" w:eastAsia="Times New Roman" w:hAnsi="Calibri" w:cs="Times New Roman"/>
            <w:sz w:val="24"/>
            <w:szCs w:val="24"/>
          </w:rPr>
          <w:delText xml:space="preserve">journalists now writing </w:delText>
        </w:r>
        <w:commentRangeStart w:id="15"/>
        <w:r w:rsidR="00430B37" w:rsidRPr="00430B37" w:rsidDel="00B409B6">
          <w:rPr>
            <w:rFonts w:ascii="Calibri" w:eastAsia="Times New Roman" w:hAnsi="Calibri" w:cs="Times New Roman"/>
            <w:sz w:val="24"/>
            <w:szCs w:val="24"/>
          </w:rPr>
          <w:delText>(Donadio).</w:delText>
        </w:r>
        <w:r w:rsidRPr="00265620" w:rsidDel="00B409B6">
          <w:rPr>
            <w:rFonts w:ascii="Calibri" w:eastAsia="Times New Roman" w:hAnsi="Calibri" w:cs="Times New Roman"/>
            <w:sz w:val="24"/>
            <w:szCs w:val="24"/>
          </w:rPr>
          <w:delText>”  </w:delText>
        </w:r>
        <w:commentRangeEnd w:id="15"/>
        <w:r w:rsidR="00891CA4" w:rsidDel="00B409B6">
          <w:rPr>
            <w:rStyle w:val="CommentReference"/>
          </w:rPr>
          <w:commentReference w:id="15"/>
        </w:r>
      </w:del>
    </w:p>
    <w:p w:rsidR="00265620" w:rsidRPr="00265620" w:rsidRDefault="00265620" w:rsidP="00265620">
      <w:pPr>
        <w:spacing w:after="0" w:line="24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u w:val="single"/>
        </w:rPr>
        <w:t>Section III: The Book’s Argument</w:t>
      </w:r>
    </w:p>
    <w:p w:rsidR="00265620" w:rsidRDefault="00265620" w:rsidP="00265620">
      <w:pPr>
        <w:spacing w:after="0" w:line="240" w:lineRule="auto"/>
        <w:rPr>
          <w:rFonts w:ascii="Calibri" w:eastAsia="Times New Roman" w:hAnsi="Calibri" w:cs="Times New Roman"/>
          <w:sz w:val="24"/>
          <w:szCs w:val="24"/>
        </w:rPr>
      </w:pPr>
    </w:p>
    <w:p w:rsidR="00265620" w:rsidRPr="00265620" w:rsidRDefault="00265620" w:rsidP="00265620">
      <w:pPr>
        <w:spacing w:after="0" w:line="48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rPr>
        <w:t xml:space="preserve">            In </w:t>
      </w:r>
      <w:commentRangeStart w:id="16"/>
      <w:r w:rsidR="00AC37D2" w:rsidRPr="00AC37D2">
        <w:rPr>
          <w:rFonts w:ascii="Calibri" w:eastAsia="Times New Roman" w:hAnsi="Calibri" w:cs="Times New Roman"/>
          <w:i/>
          <w:sz w:val="24"/>
          <w:szCs w:val="24"/>
          <w:rPrChange w:id="17" w:author="Rebecca J. Hauk" w:date="2009-05-27T17:28:00Z">
            <w:rPr>
              <w:rFonts w:ascii="Calibri" w:eastAsia="Times New Roman" w:hAnsi="Calibri" w:cs="Times New Roman"/>
              <w:sz w:val="24"/>
              <w:szCs w:val="24"/>
            </w:rPr>
          </w:rPrChange>
        </w:rPr>
        <w:t>Outliers</w:t>
      </w:r>
      <w:commentRangeEnd w:id="16"/>
      <w:r w:rsidR="00891CA4" w:rsidRPr="00B409B6">
        <w:rPr>
          <w:rStyle w:val="CommentReference"/>
          <w:i/>
        </w:rPr>
        <w:commentReference w:id="16"/>
      </w:r>
      <w:r w:rsidRPr="00265620">
        <w:rPr>
          <w:rFonts w:ascii="Calibri" w:eastAsia="Times New Roman" w:hAnsi="Calibri" w:cs="Times New Roman"/>
          <w:sz w:val="24"/>
          <w:szCs w:val="24"/>
        </w:rPr>
        <w:t>, Malcolm Gladwell argues that one person cannot be successful all by himself. It takes many other, uncontrollable aspects (that often happen by chance) for that person to reach the top of his field. Gladwell uses a combination of research and anecdotes in order to clearly convey his point to his audience. His familiar and informal style of writing suggests that he and the reader are good bu</w:t>
      </w:r>
      <w:r>
        <w:rPr>
          <w:rFonts w:ascii="Calibri" w:eastAsia="Times New Roman" w:hAnsi="Calibri" w:cs="Times New Roman"/>
          <w:sz w:val="24"/>
          <w:szCs w:val="24"/>
        </w:rPr>
        <w:t xml:space="preserve">ddies, </w:t>
      </w:r>
      <w:commentRangeStart w:id="18"/>
      <w:r>
        <w:rPr>
          <w:rFonts w:ascii="Calibri" w:eastAsia="Times New Roman" w:hAnsi="Calibri" w:cs="Times New Roman"/>
          <w:sz w:val="24"/>
          <w:szCs w:val="24"/>
        </w:rPr>
        <w:t>appealing to pathos</w:t>
      </w:r>
      <w:r w:rsidRPr="00265620">
        <w:rPr>
          <w:rFonts w:ascii="Calibri" w:eastAsia="Times New Roman" w:hAnsi="Calibri" w:cs="Times New Roman"/>
          <w:sz w:val="24"/>
          <w:szCs w:val="24"/>
        </w:rPr>
        <w:t xml:space="preserve"> to help the reader relate to Gladwell and see his point of view. </w:t>
      </w:r>
      <w:commentRangeEnd w:id="18"/>
      <w:r w:rsidR="00891CA4">
        <w:rPr>
          <w:rStyle w:val="CommentReference"/>
        </w:rPr>
        <w:commentReference w:id="18"/>
      </w:r>
      <w:r w:rsidRPr="00265620">
        <w:rPr>
          <w:rFonts w:ascii="Calibri" w:eastAsia="Times New Roman" w:hAnsi="Calibri" w:cs="Times New Roman"/>
          <w:sz w:val="24"/>
          <w:szCs w:val="24"/>
        </w:rPr>
        <w:t>This laid-back type of writing also appeals to the average reader: it not only makes the book easier to understand, unlike more scholarly nonfiction books on the market, but also makes the reader more interested in the topic because he doe</w:t>
      </w:r>
      <w:r w:rsidR="00430B37">
        <w:rPr>
          <w:rFonts w:ascii="Calibri" w:eastAsia="Times New Roman" w:hAnsi="Calibri" w:cs="Times New Roman"/>
          <w:sz w:val="24"/>
          <w:szCs w:val="24"/>
        </w:rPr>
        <w:t>sn’t have to slog through all</w:t>
      </w:r>
      <w:r w:rsidRPr="00265620">
        <w:rPr>
          <w:rFonts w:ascii="Calibri" w:eastAsia="Times New Roman" w:hAnsi="Calibri" w:cs="Times New Roman"/>
          <w:sz w:val="24"/>
          <w:szCs w:val="24"/>
        </w:rPr>
        <w:t xml:space="preserve"> the academic lingo found in other nonfiction works. For example, the author talks specifically to the reader when saying, “Over the course of the chapters ahead, I’m going to introduce you to one kind of outlier after another,” and “We’re going to uncover the</w:t>
      </w:r>
      <w:r>
        <w:rPr>
          <w:rFonts w:ascii="Calibri" w:eastAsia="Times New Roman" w:hAnsi="Calibri" w:cs="Times New Roman"/>
          <w:sz w:val="24"/>
          <w:szCs w:val="24"/>
        </w:rPr>
        <w:t xml:space="preserve"> secrets of a remarkable lawyer</w:t>
      </w:r>
      <w:ins w:id="19" w:author="Rebecca J. Hauk" w:date="2009-05-27T17:29:00Z">
        <w:r w:rsidR="00B409B6">
          <w:rPr>
            <w:rFonts w:ascii="Calibri" w:eastAsia="Times New Roman" w:hAnsi="Calibri" w:cs="Times New Roman"/>
            <w:sz w:val="24"/>
            <w:szCs w:val="24"/>
          </w:rPr>
          <w:t>”</w:t>
        </w:r>
      </w:ins>
      <w:r>
        <w:rPr>
          <w:rFonts w:ascii="Calibri" w:eastAsia="Times New Roman" w:hAnsi="Calibri" w:cs="Times New Roman"/>
          <w:sz w:val="24"/>
          <w:szCs w:val="24"/>
        </w:rPr>
        <w:t xml:space="preserve"> </w:t>
      </w:r>
      <w:commentRangeStart w:id="20"/>
      <w:commentRangeStart w:id="21"/>
      <w:r>
        <w:rPr>
          <w:rFonts w:ascii="Calibri" w:eastAsia="Times New Roman" w:hAnsi="Calibri" w:cs="Times New Roman"/>
          <w:sz w:val="24"/>
          <w:szCs w:val="24"/>
        </w:rPr>
        <w:t>(Gladwell 17)</w:t>
      </w:r>
      <w:r w:rsidRPr="00265620">
        <w:rPr>
          <w:rFonts w:ascii="Calibri" w:eastAsia="Times New Roman" w:hAnsi="Calibri" w:cs="Times New Roman"/>
          <w:sz w:val="24"/>
          <w:szCs w:val="24"/>
        </w:rPr>
        <w:t xml:space="preserve"> </w:t>
      </w:r>
      <w:r>
        <w:rPr>
          <w:rFonts w:ascii="Calibri" w:eastAsia="Times New Roman" w:hAnsi="Calibri" w:cs="Times New Roman"/>
          <w:sz w:val="24"/>
          <w:szCs w:val="24"/>
        </w:rPr>
        <w:t>.</w:t>
      </w:r>
      <w:del w:id="22" w:author="Rebecca J. Hauk" w:date="2009-05-27T17:28:00Z">
        <w:r w:rsidDel="00B409B6">
          <w:rPr>
            <w:rFonts w:ascii="Calibri" w:eastAsia="Times New Roman" w:hAnsi="Calibri" w:cs="Times New Roman"/>
            <w:sz w:val="24"/>
            <w:szCs w:val="24"/>
          </w:rPr>
          <w:delText>”</w:delText>
        </w:r>
      </w:del>
      <w:r w:rsidRPr="00265620">
        <w:rPr>
          <w:rFonts w:ascii="Calibri" w:eastAsia="Times New Roman" w:hAnsi="Calibri" w:cs="Times New Roman"/>
          <w:sz w:val="24"/>
          <w:szCs w:val="24"/>
        </w:rPr>
        <w:t xml:space="preserve"> </w:t>
      </w:r>
      <w:commentRangeEnd w:id="20"/>
      <w:r w:rsidR="00891CA4">
        <w:rPr>
          <w:rStyle w:val="CommentReference"/>
        </w:rPr>
        <w:commentReference w:id="20"/>
      </w:r>
      <w:commentRangeEnd w:id="21"/>
      <w:r w:rsidR="00891CA4">
        <w:rPr>
          <w:rStyle w:val="CommentReference"/>
        </w:rPr>
        <w:commentReference w:id="21"/>
      </w:r>
      <w:r w:rsidRPr="00265620">
        <w:rPr>
          <w:rFonts w:ascii="Calibri" w:eastAsia="Times New Roman" w:hAnsi="Calibri" w:cs="Times New Roman"/>
          <w:sz w:val="24"/>
          <w:szCs w:val="24"/>
        </w:rPr>
        <w:t xml:space="preserve">This type of rhetorical strategy, conversing with the audience on a comfortable and familiar level, helps engage the reader’s attention and keep his or her interest throughout the book. </w:t>
      </w:r>
    </w:p>
    <w:p w:rsidR="00265620" w:rsidRPr="00265620" w:rsidRDefault="00265620" w:rsidP="00265620">
      <w:pPr>
        <w:spacing w:after="0" w:line="48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rPr>
        <w:lastRenderedPageBreak/>
        <w:t xml:space="preserve">            Malcolm Gladwell also uses a variety of different stories to persuade his audience. These anecdotes provide real-life examples of evidence of his theory, while still capturing the reader’s attention. There are narratives on a variety of different subjects, from major league Canadian hockey to Bill Gates the computer genius. Gladwell’s diversity of stories shows his audience that his theory holds true not just in one case, but in many unrelated circumstances as well. In the Epilogue of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Gladwell includes a story about his own family’s rise to success to tie his book together. In an appeal to pathos, he discusses how his mother</w:t>
      </w:r>
      <w:r w:rsidR="00FE0ABA">
        <w:rPr>
          <w:rFonts w:ascii="Calibri" w:eastAsia="Times New Roman" w:hAnsi="Calibri" w:cs="Times New Roman"/>
          <w:sz w:val="24"/>
          <w:szCs w:val="24"/>
        </w:rPr>
        <w:t xml:space="preserve"> rose from Jamaican poverty to become a</w:t>
      </w:r>
      <w:r w:rsidRPr="00265620">
        <w:rPr>
          <w:rFonts w:ascii="Calibri" w:eastAsia="Times New Roman" w:hAnsi="Calibri" w:cs="Times New Roman"/>
          <w:sz w:val="24"/>
          <w:szCs w:val="24"/>
        </w:rPr>
        <w:t xml:space="preserve"> successful person in Gladwell’s life. The author clearly admires his grandmother, Daisy, for providing his mother with a chance at success, and this particular story illustrates his thesis to the audience on a more personal and sentimental level than the other narratives</w:t>
      </w:r>
      <w:r w:rsidR="00FE0ABA">
        <w:rPr>
          <w:rFonts w:ascii="Calibri" w:eastAsia="Times New Roman" w:hAnsi="Calibri" w:cs="Times New Roman"/>
          <w:sz w:val="24"/>
          <w:szCs w:val="24"/>
        </w:rPr>
        <w:t xml:space="preserve"> (Gladwell 270)</w:t>
      </w:r>
      <w:r w:rsidRPr="00265620">
        <w:rPr>
          <w:rFonts w:ascii="Calibri" w:eastAsia="Times New Roman" w:hAnsi="Calibri" w:cs="Times New Roman"/>
          <w:sz w:val="24"/>
          <w:szCs w:val="24"/>
        </w:rPr>
        <w:t xml:space="preserve">. Another of the author’s rhetorical strategies is the use of sound facts found through research. In Chapter One of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Gladwell appeals to logos by including a chart of the birthdates for the 2007 Medicine Hat Tigers, a major league Canadian hockey team</w:t>
      </w:r>
      <w:r w:rsidR="00FE0ABA">
        <w:rPr>
          <w:rFonts w:ascii="Calibri" w:eastAsia="Times New Roman" w:hAnsi="Calibri" w:cs="Times New Roman"/>
          <w:sz w:val="24"/>
          <w:szCs w:val="24"/>
        </w:rPr>
        <w:t xml:space="preserve"> (</w:t>
      </w:r>
      <w:commentRangeStart w:id="23"/>
      <w:r w:rsidR="00FE0ABA">
        <w:rPr>
          <w:rFonts w:ascii="Calibri" w:eastAsia="Times New Roman" w:hAnsi="Calibri" w:cs="Times New Roman"/>
          <w:sz w:val="24"/>
          <w:szCs w:val="24"/>
        </w:rPr>
        <w:t xml:space="preserve">Gladwell </w:t>
      </w:r>
      <w:commentRangeEnd w:id="23"/>
      <w:r w:rsidR="00891CA4">
        <w:rPr>
          <w:rStyle w:val="CommentReference"/>
        </w:rPr>
        <w:commentReference w:id="23"/>
      </w:r>
      <w:del w:id="24" w:author="Rebecca J. Hauk" w:date="2009-05-27T17:29:00Z">
        <w:r w:rsidR="00FE0ABA" w:rsidDel="00B409B6">
          <w:rPr>
            <w:rFonts w:ascii="Calibri" w:eastAsia="Times New Roman" w:hAnsi="Calibri" w:cs="Times New Roman"/>
            <w:sz w:val="24"/>
            <w:szCs w:val="24"/>
          </w:rPr>
          <w:delText>20</w:delText>
        </w:r>
      </w:del>
      <w:r w:rsidR="00FE0ABA">
        <w:rPr>
          <w:rFonts w:ascii="Calibri" w:eastAsia="Times New Roman" w:hAnsi="Calibri" w:cs="Times New Roman"/>
          <w:sz w:val="24"/>
          <w:szCs w:val="24"/>
        </w:rPr>
        <w:t>). He also includes a</w:t>
      </w:r>
      <w:r w:rsidRPr="00265620">
        <w:rPr>
          <w:rFonts w:ascii="Calibri" w:eastAsia="Times New Roman" w:hAnsi="Calibri" w:cs="Times New Roman"/>
          <w:sz w:val="24"/>
          <w:szCs w:val="24"/>
        </w:rPr>
        <w:t xml:space="preserve"> list of </w:t>
      </w:r>
      <w:r w:rsidR="00FE0ABA">
        <w:rPr>
          <w:rFonts w:ascii="Calibri" w:eastAsia="Times New Roman" w:hAnsi="Calibri" w:cs="Times New Roman"/>
          <w:sz w:val="24"/>
          <w:szCs w:val="24"/>
        </w:rPr>
        <w:t xml:space="preserve">where </w:t>
      </w:r>
      <w:r w:rsidRPr="00265620">
        <w:rPr>
          <w:rFonts w:ascii="Calibri" w:eastAsia="Times New Roman" w:hAnsi="Calibri" w:cs="Times New Roman"/>
          <w:sz w:val="24"/>
          <w:szCs w:val="24"/>
        </w:rPr>
        <w:t xml:space="preserve">the last twenty-five Americans to win the Nobel Prize </w:t>
      </w:r>
      <w:r w:rsidR="00FE0ABA">
        <w:rPr>
          <w:rFonts w:ascii="Calibri" w:eastAsia="Times New Roman" w:hAnsi="Calibri" w:cs="Times New Roman"/>
          <w:sz w:val="24"/>
          <w:szCs w:val="24"/>
        </w:rPr>
        <w:t xml:space="preserve"> attended college </w:t>
      </w:r>
      <w:r w:rsidRPr="00265620">
        <w:rPr>
          <w:rFonts w:ascii="Calibri" w:eastAsia="Times New Roman" w:hAnsi="Calibri" w:cs="Times New Roman"/>
          <w:sz w:val="24"/>
          <w:szCs w:val="24"/>
        </w:rPr>
        <w:t>in Chapter Three</w:t>
      </w:r>
      <w:r w:rsidR="00FE0ABA">
        <w:rPr>
          <w:rFonts w:ascii="Calibri" w:eastAsia="Times New Roman" w:hAnsi="Calibri" w:cs="Times New Roman"/>
          <w:sz w:val="24"/>
          <w:szCs w:val="24"/>
        </w:rPr>
        <w:t xml:space="preserve"> (Gladwell</w:t>
      </w:r>
      <w:del w:id="25" w:author="Rebecca J. Hauk" w:date="2009-05-27T17:29:00Z">
        <w:r w:rsidR="00FE0ABA" w:rsidDel="00B409B6">
          <w:rPr>
            <w:rFonts w:ascii="Calibri" w:eastAsia="Times New Roman" w:hAnsi="Calibri" w:cs="Times New Roman"/>
            <w:sz w:val="24"/>
            <w:szCs w:val="24"/>
          </w:rPr>
          <w:delText xml:space="preserve"> 81</w:delText>
        </w:r>
      </w:del>
      <w:r w:rsidR="00FE0ABA">
        <w:rPr>
          <w:rFonts w:ascii="Calibri" w:eastAsia="Times New Roman" w:hAnsi="Calibri" w:cs="Times New Roman"/>
          <w:sz w:val="24"/>
          <w:szCs w:val="24"/>
        </w:rPr>
        <w:t>)</w:t>
      </w:r>
      <w:r w:rsidRPr="00265620">
        <w:rPr>
          <w:rFonts w:ascii="Calibri" w:eastAsia="Times New Roman" w:hAnsi="Calibri" w:cs="Times New Roman"/>
          <w:sz w:val="24"/>
          <w:szCs w:val="24"/>
        </w:rPr>
        <w:t>, as well as chart listing the seventy-five richest people throughout history in Chapter Two</w:t>
      </w:r>
      <w:r w:rsidR="00FE0ABA">
        <w:rPr>
          <w:rFonts w:ascii="Calibri" w:eastAsia="Times New Roman" w:hAnsi="Calibri" w:cs="Times New Roman"/>
          <w:sz w:val="24"/>
          <w:szCs w:val="24"/>
        </w:rPr>
        <w:t xml:space="preserve"> (Gladwell</w:t>
      </w:r>
      <w:del w:id="26" w:author="Rebecca J. Hauk" w:date="2009-05-27T17:29:00Z">
        <w:r w:rsidR="00FE0ABA" w:rsidDel="00B409B6">
          <w:rPr>
            <w:rFonts w:ascii="Calibri" w:eastAsia="Times New Roman" w:hAnsi="Calibri" w:cs="Times New Roman"/>
            <w:sz w:val="24"/>
            <w:szCs w:val="24"/>
          </w:rPr>
          <w:delText xml:space="preserve"> 56</w:delText>
        </w:r>
      </w:del>
      <w:r w:rsidR="00FE0ABA">
        <w:rPr>
          <w:rFonts w:ascii="Calibri" w:eastAsia="Times New Roman" w:hAnsi="Calibri" w:cs="Times New Roman"/>
          <w:sz w:val="24"/>
          <w:szCs w:val="24"/>
        </w:rPr>
        <w:t>)</w:t>
      </w:r>
      <w:r w:rsidRPr="00265620">
        <w:rPr>
          <w:rFonts w:ascii="Calibri" w:eastAsia="Times New Roman" w:hAnsi="Calibri" w:cs="Times New Roman"/>
          <w:sz w:val="24"/>
          <w:szCs w:val="24"/>
        </w:rPr>
        <w:t xml:space="preserve">. This appeal to logos gives the reader solid facts to analyze, and makes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xml:space="preserve"> a much more convincing read. </w:t>
      </w:r>
    </w:p>
    <w:p w:rsidR="00265620" w:rsidRPr="00265620" w:rsidRDefault="00265620" w:rsidP="00265620">
      <w:pPr>
        <w:spacing w:after="0" w:line="48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rPr>
        <w:t xml:space="preserve">            </w:t>
      </w:r>
      <w:r w:rsidRPr="00265620">
        <w:rPr>
          <w:rFonts w:ascii="Calibri" w:eastAsia="Times New Roman" w:hAnsi="Calibri" w:cs="Times New Roman"/>
          <w:i/>
          <w:sz w:val="24"/>
          <w:szCs w:val="24"/>
        </w:rPr>
        <w:t xml:space="preserve">Outliers: </w:t>
      </w:r>
      <w:r w:rsidR="00FE0ABA" w:rsidRPr="00265620">
        <w:rPr>
          <w:rFonts w:ascii="Calibri" w:eastAsia="Times New Roman" w:hAnsi="Calibri" w:cs="Times New Roman"/>
          <w:i/>
          <w:sz w:val="24"/>
          <w:szCs w:val="24"/>
        </w:rPr>
        <w:t>the</w:t>
      </w:r>
      <w:r w:rsidRPr="00265620">
        <w:rPr>
          <w:rFonts w:ascii="Calibri" w:eastAsia="Times New Roman" w:hAnsi="Calibri" w:cs="Times New Roman"/>
          <w:i/>
          <w:sz w:val="24"/>
          <w:szCs w:val="24"/>
        </w:rPr>
        <w:t xml:space="preserve"> Story of Success</w:t>
      </w:r>
      <w:r w:rsidRPr="00265620">
        <w:rPr>
          <w:rFonts w:ascii="Calibri" w:eastAsia="Times New Roman" w:hAnsi="Calibri" w:cs="Times New Roman"/>
          <w:sz w:val="24"/>
          <w:szCs w:val="24"/>
        </w:rPr>
        <w:t xml:space="preserve"> is </w:t>
      </w:r>
      <w:ins w:id="27" w:author="Rebecca J. Hauk" w:date="2009-05-27T17:29:00Z">
        <w:r w:rsidR="00B409B6">
          <w:rPr>
            <w:rFonts w:ascii="Calibri" w:eastAsia="Times New Roman" w:hAnsi="Calibri" w:cs="Times New Roman"/>
            <w:sz w:val="24"/>
            <w:szCs w:val="24"/>
          </w:rPr>
          <w:t xml:space="preserve">organized </w:t>
        </w:r>
      </w:ins>
      <w:commentRangeStart w:id="28"/>
      <w:del w:id="29" w:author="Rebecca J. Hauk" w:date="2009-05-27T17:29:00Z">
        <w:r w:rsidRPr="00265620" w:rsidDel="00B409B6">
          <w:rPr>
            <w:rFonts w:ascii="Calibri" w:eastAsia="Times New Roman" w:hAnsi="Calibri" w:cs="Times New Roman"/>
            <w:sz w:val="24"/>
            <w:szCs w:val="24"/>
          </w:rPr>
          <w:delText xml:space="preserve">outlined </w:delText>
        </w:r>
      </w:del>
      <w:commentRangeEnd w:id="28"/>
      <w:r w:rsidR="00891CA4">
        <w:rPr>
          <w:rStyle w:val="CommentReference"/>
        </w:rPr>
        <w:commentReference w:id="28"/>
      </w:r>
      <w:r w:rsidRPr="00265620">
        <w:rPr>
          <w:rFonts w:ascii="Calibri" w:eastAsia="Times New Roman" w:hAnsi="Calibri" w:cs="Times New Roman"/>
          <w:sz w:val="24"/>
          <w:szCs w:val="24"/>
        </w:rPr>
        <w:t xml:space="preserve">in a very understandable way. Instead of going in order of date which the events he discusses occurred, Gladwell organizes his book by topic. In each section and chapter of the book, a different circumstance of uncontrollable fortune is analyzed for the reader. For example, birth date, practice time, upbringing, and parental teachings are all discussed in Part One of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xml:space="preserve">, Opportunity. In Part Two: Legacy, </w:t>
      </w:r>
      <w:r w:rsidRPr="00265620">
        <w:rPr>
          <w:rFonts w:ascii="Calibri" w:eastAsia="Times New Roman" w:hAnsi="Calibri" w:cs="Times New Roman"/>
          <w:sz w:val="24"/>
          <w:szCs w:val="24"/>
        </w:rPr>
        <w:lastRenderedPageBreak/>
        <w:t xml:space="preserve">Gladwell brings up the topics of culture, history, and ethnicity as </w:t>
      </w:r>
      <w:r w:rsidR="00FE0ABA">
        <w:rPr>
          <w:rFonts w:ascii="Calibri" w:eastAsia="Times New Roman" w:hAnsi="Calibri" w:cs="Times New Roman"/>
          <w:sz w:val="24"/>
          <w:szCs w:val="24"/>
        </w:rPr>
        <w:t xml:space="preserve">factors that influence success. The context of Gladwell’s book is organized in a simple, understated way to allow the reader a maximum understanding of the information Gladwell presents. </w:t>
      </w:r>
      <w:r w:rsidRPr="00265620">
        <w:rPr>
          <w:rFonts w:ascii="Calibri" w:eastAsia="Times New Roman" w:hAnsi="Calibri" w:cs="Times New Roman"/>
          <w:sz w:val="24"/>
          <w:szCs w:val="24"/>
        </w:rPr>
        <w:t xml:space="preserve">On a smaller note, Gladwell employs rhetorical questions and a high use of italics to </w:t>
      </w:r>
      <w:r w:rsidR="00FE0ABA">
        <w:rPr>
          <w:rFonts w:ascii="Calibri" w:eastAsia="Times New Roman" w:hAnsi="Calibri" w:cs="Times New Roman"/>
          <w:sz w:val="24"/>
          <w:szCs w:val="24"/>
        </w:rPr>
        <w:t>some of his stronger opinions</w:t>
      </w:r>
      <w:r w:rsidRPr="00265620">
        <w:rPr>
          <w:rFonts w:ascii="Calibri" w:eastAsia="Times New Roman" w:hAnsi="Calibri" w:cs="Times New Roman"/>
          <w:sz w:val="24"/>
          <w:szCs w:val="24"/>
        </w:rPr>
        <w:t xml:space="preserve"> that has a better chance of swaying the reader to his point of view. </w:t>
      </w:r>
      <w:r w:rsidR="00FE0ABA">
        <w:rPr>
          <w:rFonts w:ascii="Calibri" w:eastAsia="Times New Roman" w:hAnsi="Calibri" w:cs="Times New Roman"/>
          <w:sz w:val="24"/>
          <w:szCs w:val="24"/>
        </w:rPr>
        <w:t xml:space="preserve">These tricks are used as if in order to make the reader double-take and be especially aware of Gladwell’s strong opinions. </w:t>
      </w:r>
    </w:p>
    <w:p w:rsidR="00265620" w:rsidRPr="00265620" w:rsidRDefault="00265620" w:rsidP="00265620">
      <w:pPr>
        <w:spacing w:after="0" w:line="24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u w:val="single"/>
        </w:rPr>
        <w:t>Section IV: Opposing Points of View</w:t>
      </w:r>
    </w:p>
    <w:p w:rsidR="00265620" w:rsidRDefault="00265620" w:rsidP="00265620">
      <w:pPr>
        <w:spacing w:after="0" w:line="240" w:lineRule="auto"/>
        <w:rPr>
          <w:rFonts w:ascii="Calibri" w:eastAsia="Times New Roman" w:hAnsi="Calibri" w:cs="Times New Roman"/>
          <w:sz w:val="24"/>
          <w:szCs w:val="24"/>
        </w:rPr>
      </w:pPr>
    </w:p>
    <w:p w:rsidR="00265620" w:rsidRDefault="00265620" w:rsidP="00265620">
      <w:pPr>
        <w:spacing w:after="0" w:line="480" w:lineRule="auto"/>
        <w:rPr>
          <w:rFonts w:ascii="Calibri" w:eastAsia="Times New Roman" w:hAnsi="Calibri" w:cs="Times New Roman"/>
          <w:sz w:val="24"/>
          <w:szCs w:val="24"/>
        </w:rPr>
      </w:pPr>
      <w:r w:rsidRPr="00265620">
        <w:rPr>
          <w:rFonts w:ascii="Calibri" w:eastAsia="Times New Roman" w:hAnsi="Calibri" w:cs="Times New Roman"/>
          <w:sz w:val="24"/>
          <w:szCs w:val="24"/>
        </w:rPr>
        <w:t xml:space="preserve">            Although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xml:space="preserve"> is a highly acclaimed book, it also has several criticisms. One problem I found with Gladwell’s book is that he fails to explicitly define the term “success.” Success is a subjective term, and has different meanings according to different types of people. Success can mean happiness, wealth, popularity, or power, depending on who you are and what you want out of life. The reader must assume that Gladwell is talking about success in terms of being the best from reading examples that include the likes of Bill Gates, Bill Joy, and Joe Flom—all experts in their field. However, the fact remains that Gladwell only discusses one type of success in his book; a type of success which does not appeal to everyone. In fact, one reporter for the </w:t>
      </w:r>
      <w:r w:rsidRPr="00265620">
        <w:rPr>
          <w:rFonts w:ascii="Calibri" w:eastAsia="Times New Roman" w:hAnsi="Calibri" w:cs="Times New Roman"/>
          <w:i/>
          <w:sz w:val="24"/>
          <w:szCs w:val="24"/>
        </w:rPr>
        <w:t>Seattle Times</w:t>
      </w:r>
      <w:r w:rsidRPr="00265620">
        <w:rPr>
          <w:rFonts w:ascii="Calibri" w:eastAsia="Times New Roman" w:hAnsi="Calibri" w:cs="Times New Roman"/>
          <w:sz w:val="24"/>
          <w:szCs w:val="24"/>
        </w:rPr>
        <w:t xml:space="preserve"> agrees, and says “Gladwell never confronts the fact that success is defined differently in different cultures” (</w:t>
      </w:r>
      <w:r w:rsidR="00084173">
        <w:rPr>
          <w:rFonts w:ascii="Calibri" w:eastAsia="Times New Roman" w:hAnsi="Calibri" w:cs="Times New Roman"/>
          <w:sz w:val="24"/>
          <w:szCs w:val="24"/>
        </w:rPr>
        <w:t>Gwinn</w:t>
      </w:r>
      <w:r w:rsidRPr="00265620">
        <w:rPr>
          <w:rFonts w:ascii="Calibri" w:eastAsia="Times New Roman" w:hAnsi="Calibri" w:cs="Times New Roman"/>
          <w:sz w:val="24"/>
          <w:szCs w:val="24"/>
        </w:rPr>
        <w:t xml:space="preserve">). </w:t>
      </w:r>
    </w:p>
    <w:p w:rsidR="00E566FA" w:rsidRDefault="00FE0ABA" w:rsidP="00265620">
      <w:pPr>
        <w:spacing w:after="0" w:line="480" w:lineRule="auto"/>
        <w:rPr>
          <w:sz w:val="24"/>
          <w:szCs w:val="24"/>
        </w:rPr>
      </w:pPr>
      <w:r>
        <w:rPr>
          <w:rFonts w:ascii="Calibri" w:eastAsia="Times New Roman" w:hAnsi="Calibri" w:cs="Times New Roman"/>
          <w:sz w:val="24"/>
          <w:szCs w:val="24"/>
        </w:rPr>
        <w:tab/>
        <w:t xml:space="preserve">Another complaint many critics have of </w:t>
      </w:r>
      <w:r w:rsidRPr="00FE0ABA">
        <w:rPr>
          <w:rFonts w:ascii="Calibri" w:eastAsia="Times New Roman" w:hAnsi="Calibri" w:cs="Times New Roman"/>
          <w:i/>
          <w:sz w:val="24"/>
          <w:szCs w:val="24"/>
        </w:rPr>
        <w:t>Outliers</w:t>
      </w:r>
      <w:r>
        <w:rPr>
          <w:rFonts w:ascii="Calibri" w:eastAsia="Times New Roman" w:hAnsi="Calibri" w:cs="Times New Roman"/>
          <w:sz w:val="24"/>
          <w:szCs w:val="24"/>
        </w:rPr>
        <w:t xml:space="preserve"> is that Gladwell only provides extreme circumstances </w:t>
      </w:r>
      <w:r w:rsidR="00E51489">
        <w:rPr>
          <w:rFonts w:ascii="Calibri" w:eastAsia="Times New Roman" w:hAnsi="Calibri" w:cs="Times New Roman"/>
          <w:sz w:val="24"/>
          <w:szCs w:val="24"/>
        </w:rPr>
        <w:t xml:space="preserve">for the narratives told in the book. All the examples the author provides suspiciously adhere to his </w:t>
      </w:r>
      <w:r w:rsidR="00B37798">
        <w:rPr>
          <w:rFonts w:ascii="Calibri" w:eastAsia="Times New Roman" w:hAnsi="Calibri" w:cs="Times New Roman"/>
          <w:sz w:val="24"/>
          <w:szCs w:val="24"/>
        </w:rPr>
        <w:t>opinions</w:t>
      </w:r>
      <w:r w:rsidR="00E51489">
        <w:rPr>
          <w:rFonts w:ascii="Calibri" w:eastAsia="Times New Roman" w:hAnsi="Calibri" w:cs="Times New Roman"/>
          <w:sz w:val="24"/>
          <w:szCs w:val="24"/>
        </w:rPr>
        <w:t>, and none of these anecdotes sway even slightly from his thesis. Gladwell probably chose these specific examples expressly for that purpose: to further convince his readers of the idea that not one single person has ever</w:t>
      </w:r>
      <w:r w:rsidR="00B37798">
        <w:rPr>
          <w:rFonts w:ascii="Calibri" w:eastAsia="Times New Roman" w:hAnsi="Calibri" w:cs="Times New Roman"/>
          <w:sz w:val="24"/>
          <w:szCs w:val="24"/>
        </w:rPr>
        <w:t xml:space="preserve"> achieved success by </w:t>
      </w:r>
      <w:r w:rsidR="00B37798">
        <w:rPr>
          <w:rFonts w:ascii="Calibri" w:eastAsia="Times New Roman" w:hAnsi="Calibri" w:cs="Times New Roman"/>
          <w:sz w:val="24"/>
          <w:szCs w:val="24"/>
        </w:rPr>
        <w:lastRenderedPageBreak/>
        <w:t>himself</w:t>
      </w:r>
      <w:r w:rsidR="00E51489">
        <w:rPr>
          <w:rFonts w:ascii="Calibri" w:eastAsia="Times New Roman" w:hAnsi="Calibri" w:cs="Times New Roman"/>
          <w:sz w:val="24"/>
          <w:szCs w:val="24"/>
        </w:rPr>
        <w:t xml:space="preserve">. In one chapter of </w:t>
      </w:r>
      <w:r w:rsidR="00E51489" w:rsidRPr="00E51489">
        <w:rPr>
          <w:rFonts w:ascii="Calibri" w:eastAsia="Times New Roman" w:hAnsi="Calibri" w:cs="Times New Roman"/>
          <w:i/>
          <w:sz w:val="24"/>
          <w:szCs w:val="24"/>
        </w:rPr>
        <w:t>Outliers</w:t>
      </w:r>
      <w:r w:rsidR="00E51489">
        <w:rPr>
          <w:rFonts w:ascii="Calibri" w:eastAsia="Times New Roman" w:hAnsi="Calibri" w:cs="Times New Roman"/>
          <w:sz w:val="24"/>
          <w:szCs w:val="24"/>
        </w:rPr>
        <w:t>, Gladwell gives the ex</w:t>
      </w:r>
      <w:r w:rsidR="00B37798">
        <w:rPr>
          <w:rFonts w:ascii="Calibri" w:eastAsia="Times New Roman" w:hAnsi="Calibri" w:cs="Times New Roman"/>
          <w:sz w:val="24"/>
          <w:szCs w:val="24"/>
        </w:rPr>
        <w:t>ample</w:t>
      </w:r>
      <w:r w:rsidR="00E51489">
        <w:rPr>
          <w:rFonts w:ascii="Calibri" w:eastAsia="Times New Roman" w:hAnsi="Calibri" w:cs="Times New Roman"/>
          <w:sz w:val="24"/>
          <w:szCs w:val="24"/>
        </w:rPr>
        <w:t xml:space="preserve"> of the Beatles as proof that “outliers in a particular field reached their lofty status through a combination of ability, opportunity, and utterly arbitrary advantage</w:t>
      </w:r>
      <w:ins w:id="30" w:author="Rebecca J. Hauk" w:date="2009-05-27T17:29:00Z">
        <w:r w:rsidR="00B409B6">
          <w:rPr>
            <w:rFonts w:ascii="Calibri" w:eastAsia="Times New Roman" w:hAnsi="Calibri" w:cs="Times New Roman"/>
            <w:sz w:val="24"/>
            <w:szCs w:val="24"/>
          </w:rPr>
          <w:t>”</w:t>
        </w:r>
      </w:ins>
      <w:r w:rsidR="00E51489">
        <w:rPr>
          <w:rFonts w:ascii="Calibri" w:eastAsia="Times New Roman" w:hAnsi="Calibri" w:cs="Times New Roman"/>
          <w:sz w:val="24"/>
          <w:szCs w:val="24"/>
        </w:rPr>
        <w:t xml:space="preserve"> </w:t>
      </w:r>
      <w:commentRangeStart w:id="31"/>
      <w:r w:rsidR="00E51489">
        <w:rPr>
          <w:rFonts w:ascii="Calibri" w:eastAsia="Times New Roman" w:hAnsi="Calibri" w:cs="Times New Roman"/>
          <w:sz w:val="24"/>
          <w:szCs w:val="24"/>
        </w:rPr>
        <w:t>(Gladwell 37).</w:t>
      </w:r>
      <w:del w:id="32" w:author="Rebecca J. Hauk" w:date="2009-05-27T17:29:00Z">
        <w:r w:rsidR="00E51489" w:rsidDel="00B409B6">
          <w:rPr>
            <w:rFonts w:ascii="Calibri" w:eastAsia="Times New Roman" w:hAnsi="Calibri" w:cs="Times New Roman"/>
            <w:sz w:val="24"/>
            <w:szCs w:val="24"/>
          </w:rPr>
          <w:delText>”</w:delText>
        </w:r>
      </w:del>
      <w:r w:rsidR="00E51489">
        <w:rPr>
          <w:rFonts w:ascii="Calibri" w:eastAsia="Times New Roman" w:hAnsi="Calibri" w:cs="Times New Roman"/>
          <w:sz w:val="24"/>
          <w:szCs w:val="24"/>
        </w:rPr>
        <w:t xml:space="preserve"> </w:t>
      </w:r>
      <w:commentRangeEnd w:id="31"/>
      <w:r w:rsidR="0051366A">
        <w:rPr>
          <w:rStyle w:val="CommentReference"/>
        </w:rPr>
        <w:commentReference w:id="31"/>
      </w:r>
      <w:r w:rsidR="00E51489">
        <w:rPr>
          <w:rFonts w:ascii="Calibri" w:eastAsia="Times New Roman" w:hAnsi="Calibri" w:cs="Times New Roman"/>
          <w:sz w:val="24"/>
          <w:szCs w:val="24"/>
        </w:rPr>
        <w:t xml:space="preserve">According to the author, the Beatles achieved 10,000 hours of band practice by playing for eight-hours a night at a club in Hamburg. This enormous amount of practice therefore caused the Beatles to be a better band than any other group </w:t>
      </w:r>
      <w:r w:rsidR="00FE05BD">
        <w:rPr>
          <w:rFonts w:ascii="Calibri" w:eastAsia="Times New Roman" w:hAnsi="Calibri" w:cs="Times New Roman"/>
          <w:sz w:val="24"/>
          <w:szCs w:val="24"/>
        </w:rPr>
        <w:t>around</w:t>
      </w:r>
      <w:commentRangeStart w:id="33"/>
      <w:del w:id="34" w:author="Rebecca J. Hauk" w:date="2009-05-27T17:29:00Z">
        <w:r w:rsidR="00FE05BD" w:rsidDel="00B409B6">
          <w:rPr>
            <w:rFonts w:ascii="Calibri" w:eastAsia="Times New Roman" w:hAnsi="Calibri" w:cs="Times New Roman"/>
            <w:sz w:val="24"/>
            <w:szCs w:val="24"/>
          </w:rPr>
          <w:delText>,</w:delText>
        </w:r>
      </w:del>
      <w:r w:rsidR="00FE05BD">
        <w:rPr>
          <w:rFonts w:ascii="Calibri" w:eastAsia="Times New Roman" w:hAnsi="Calibri" w:cs="Times New Roman"/>
          <w:sz w:val="24"/>
          <w:szCs w:val="24"/>
        </w:rPr>
        <w:t xml:space="preserve"> </w:t>
      </w:r>
      <w:commentRangeEnd w:id="33"/>
      <w:r w:rsidR="0051366A">
        <w:rPr>
          <w:rStyle w:val="CommentReference"/>
        </w:rPr>
        <w:commentReference w:id="33"/>
      </w:r>
      <w:r w:rsidR="00FE05BD">
        <w:rPr>
          <w:rFonts w:ascii="Calibri" w:eastAsia="Times New Roman" w:hAnsi="Calibri" w:cs="Times New Roman"/>
          <w:sz w:val="24"/>
          <w:szCs w:val="24"/>
        </w:rPr>
        <w:t xml:space="preserve">and catapulted them into becoming possibly the greatest band in history (Gladwell 47). This success story is named by one critic from the </w:t>
      </w:r>
      <w:r w:rsidR="00FE05BD" w:rsidRPr="00B37798">
        <w:rPr>
          <w:rFonts w:ascii="Calibri" w:eastAsia="Times New Roman" w:hAnsi="Calibri" w:cs="Times New Roman"/>
          <w:i/>
          <w:sz w:val="24"/>
          <w:szCs w:val="24"/>
        </w:rPr>
        <w:t>New York Times</w:t>
      </w:r>
      <w:r w:rsidR="00FE05BD">
        <w:rPr>
          <w:rFonts w:ascii="Calibri" w:eastAsia="Times New Roman" w:hAnsi="Calibri" w:cs="Times New Roman"/>
          <w:sz w:val="24"/>
          <w:szCs w:val="24"/>
        </w:rPr>
        <w:t xml:space="preserve"> as being “selective in the extreme</w:t>
      </w:r>
      <w:ins w:id="35" w:author="Rebecca J. Hauk" w:date="2009-05-27T17:29:00Z">
        <w:r w:rsidR="00B409B6">
          <w:rPr>
            <w:rFonts w:ascii="Calibri" w:eastAsia="Times New Roman" w:hAnsi="Calibri" w:cs="Times New Roman"/>
            <w:sz w:val="24"/>
            <w:szCs w:val="24"/>
          </w:rPr>
          <w:t>”</w:t>
        </w:r>
      </w:ins>
      <w:r w:rsidR="00FE05BD">
        <w:rPr>
          <w:rFonts w:ascii="Calibri" w:eastAsia="Times New Roman" w:hAnsi="Calibri" w:cs="Times New Roman"/>
          <w:sz w:val="24"/>
          <w:szCs w:val="24"/>
        </w:rPr>
        <w:t xml:space="preserve"> </w:t>
      </w:r>
      <w:commentRangeStart w:id="36"/>
      <w:r w:rsidR="00FE05BD">
        <w:rPr>
          <w:rFonts w:ascii="Calibri" w:eastAsia="Times New Roman" w:hAnsi="Calibri" w:cs="Times New Roman"/>
          <w:sz w:val="24"/>
          <w:szCs w:val="24"/>
        </w:rPr>
        <w:t>(Kakutani).</w:t>
      </w:r>
      <w:del w:id="37" w:author="Rebecca J. Hauk" w:date="2009-05-27T17:29:00Z">
        <w:r w:rsidR="00FE05BD" w:rsidDel="00B409B6">
          <w:rPr>
            <w:rFonts w:ascii="Calibri" w:eastAsia="Times New Roman" w:hAnsi="Calibri" w:cs="Times New Roman"/>
            <w:sz w:val="24"/>
            <w:szCs w:val="24"/>
          </w:rPr>
          <w:delText>”</w:delText>
        </w:r>
      </w:del>
      <w:r w:rsidR="00FE05BD">
        <w:rPr>
          <w:rFonts w:ascii="Calibri" w:eastAsia="Times New Roman" w:hAnsi="Calibri" w:cs="Times New Roman"/>
          <w:sz w:val="24"/>
          <w:szCs w:val="24"/>
        </w:rPr>
        <w:t xml:space="preserve"> </w:t>
      </w:r>
      <w:commentRangeEnd w:id="36"/>
      <w:r w:rsidR="0051366A">
        <w:rPr>
          <w:rStyle w:val="CommentReference"/>
        </w:rPr>
        <w:commentReference w:id="36"/>
      </w:r>
      <w:r w:rsidR="00B37798">
        <w:rPr>
          <w:rFonts w:ascii="Calibri" w:eastAsia="Times New Roman" w:hAnsi="Calibri" w:cs="Times New Roman"/>
          <w:sz w:val="24"/>
          <w:szCs w:val="24"/>
        </w:rPr>
        <w:t>The reporter</w:t>
      </w:r>
      <w:r w:rsidR="00E566FA">
        <w:rPr>
          <w:rFonts w:ascii="Calibri" w:eastAsia="Times New Roman" w:hAnsi="Calibri" w:cs="Times New Roman"/>
          <w:sz w:val="24"/>
          <w:szCs w:val="24"/>
        </w:rPr>
        <w:t xml:space="preserve"> memorably remarks that “</w:t>
      </w:r>
      <w:r w:rsidR="00E566FA" w:rsidRPr="00E566FA">
        <w:rPr>
          <w:sz w:val="24"/>
          <w:szCs w:val="24"/>
        </w:rPr>
        <w:t>Mr. Gladwell doe</w:t>
      </w:r>
      <w:r w:rsidR="00E566FA">
        <w:rPr>
          <w:sz w:val="24"/>
          <w:szCs w:val="24"/>
        </w:rPr>
        <w:t xml:space="preserve">s not explain why other groups </w:t>
      </w:r>
      <w:r w:rsidR="00E566FA" w:rsidRPr="00E566FA">
        <w:rPr>
          <w:sz w:val="24"/>
          <w:szCs w:val="24"/>
        </w:rPr>
        <w:t>who p</w:t>
      </w:r>
      <w:r w:rsidR="00E566FA">
        <w:rPr>
          <w:sz w:val="24"/>
          <w:szCs w:val="24"/>
        </w:rPr>
        <w:t>racticed as much as the Beatles</w:t>
      </w:r>
      <w:r w:rsidR="00E566FA" w:rsidRPr="00E566FA">
        <w:rPr>
          <w:sz w:val="24"/>
          <w:szCs w:val="24"/>
        </w:rPr>
        <w:t xml:space="preserve"> like the </w:t>
      </w:r>
      <w:hyperlink r:id="rId8" w:tooltip="More articles about Rolling Stones" w:history="1">
        <w:r w:rsidR="00E566FA" w:rsidRPr="00E566FA">
          <w:rPr>
            <w:sz w:val="24"/>
            <w:szCs w:val="24"/>
          </w:rPr>
          <w:t>Rolling Stones</w:t>
        </w:r>
      </w:hyperlink>
      <w:r w:rsidR="00E566FA" w:rsidRPr="00E566FA">
        <w:rPr>
          <w:sz w:val="24"/>
          <w:szCs w:val="24"/>
        </w:rPr>
        <w:t xml:space="preserve"> or the </w:t>
      </w:r>
      <w:hyperlink r:id="rId9" w:tooltip="More articles about the Beach Boys." w:history="1">
        <w:r w:rsidR="00E566FA" w:rsidRPr="00E566FA">
          <w:rPr>
            <w:sz w:val="24"/>
            <w:szCs w:val="24"/>
          </w:rPr>
          <w:t>Beach Boys</w:t>
        </w:r>
      </w:hyperlink>
      <w:r w:rsidR="00E566FA" w:rsidRPr="00E566FA">
        <w:rPr>
          <w:sz w:val="24"/>
          <w:szCs w:val="24"/>
        </w:rPr>
        <w:t>, who also went on to shape mu</w:t>
      </w:r>
      <w:r w:rsidR="00E566FA">
        <w:rPr>
          <w:sz w:val="24"/>
          <w:szCs w:val="24"/>
        </w:rPr>
        <w:t>sic history</w:t>
      </w:r>
      <w:ins w:id="38" w:author="Rebecca J. Hauk" w:date="2009-05-27T17:30:00Z">
        <w:r w:rsidR="00B409B6">
          <w:rPr>
            <w:sz w:val="24"/>
            <w:szCs w:val="24"/>
          </w:rPr>
          <w:t>”</w:t>
        </w:r>
      </w:ins>
      <w:r w:rsidR="00E566FA">
        <w:rPr>
          <w:sz w:val="24"/>
          <w:szCs w:val="24"/>
        </w:rPr>
        <w:t xml:space="preserve"> </w:t>
      </w:r>
      <w:commentRangeStart w:id="39"/>
      <w:r w:rsidR="00E566FA">
        <w:rPr>
          <w:sz w:val="24"/>
          <w:szCs w:val="24"/>
        </w:rPr>
        <w:t xml:space="preserve">(Kakutani). </w:t>
      </w:r>
      <w:del w:id="40" w:author="Rebecca J. Hauk" w:date="2009-05-27T17:30:00Z">
        <w:r w:rsidR="003B1C6A" w:rsidDel="00B409B6">
          <w:rPr>
            <w:sz w:val="24"/>
            <w:szCs w:val="24"/>
          </w:rPr>
          <w:delText>“</w:delText>
        </w:r>
        <w:commentRangeEnd w:id="39"/>
        <w:r w:rsidR="0051366A" w:rsidDel="00B409B6">
          <w:rPr>
            <w:rStyle w:val="CommentReference"/>
          </w:rPr>
          <w:commentReference w:id="39"/>
        </w:r>
      </w:del>
    </w:p>
    <w:p w:rsidR="003B1C6A" w:rsidRPr="00163961" w:rsidRDefault="003B1C6A" w:rsidP="00265620">
      <w:pPr>
        <w:spacing w:after="0" w:line="480" w:lineRule="auto"/>
        <w:rPr>
          <w:sz w:val="24"/>
          <w:szCs w:val="24"/>
        </w:rPr>
      </w:pPr>
      <w:r>
        <w:rPr>
          <w:sz w:val="24"/>
          <w:szCs w:val="24"/>
        </w:rPr>
        <w:tab/>
        <w:t xml:space="preserve">Finally, the last main criticism others have of Gladwell’s book is that it does not provide a particularly convincing argument. Many critics believe that, while </w:t>
      </w:r>
      <w:r w:rsidRPr="003B1C6A">
        <w:rPr>
          <w:i/>
          <w:sz w:val="24"/>
          <w:szCs w:val="24"/>
        </w:rPr>
        <w:t>Outliers</w:t>
      </w:r>
      <w:r>
        <w:rPr>
          <w:sz w:val="24"/>
          <w:szCs w:val="24"/>
        </w:rPr>
        <w:t xml:space="preserve"> is an entertaining and thought-provoking read, it fails to convince the reader of Gladwell’s main point. </w:t>
      </w:r>
      <w:r w:rsidR="00084173">
        <w:rPr>
          <w:sz w:val="24"/>
          <w:szCs w:val="24"/>
        </w:rPr>
        <w:t xml:space="preserve">One reporter of the </w:t>
      </w:r>
      <w:r w:rsidR="00084173" w:rsidRPr="00084173">
        <w:rPr>
          <w:i/>
          <w:sz w:val="24"/>
          <w:szCs w:val="24"/>
        </w:rPr>
        <w:t>Seattle Times</w:t>
      </w:r>
      <w:r w:rsidR="00084173">
        <w:rPr>
          <w:sz w:val="24"/>
          <w:szCs w:val="24"/>
        </w:rPr>
        <w:t xml:space="preserve"> agreed by stating “Outliers is a smoothly written, fascinating but not entirely persuasive essay</w:t>
      </w:r>
      <w:ins w:id="41" w:author="Rebecca J. Hauk" w:date="2009-05-27T17:30:00Z">
        <w:r w:rsidR="00B409B6">
          <w:rPr>
            <w:sz w:val="24"/>
            <w:szCs w:val="24"/>
          </w:rPr>
          <w:t>”</w:t>
        </w:r>
      </w:ins>
      <w:r w:rsidR="00084173">
        <w:rPr>
          <w:sz w:val="24"/>
          <w:szCs w:val="24"/>
        </w:rPr>
        <w:t xml:space="preserve"> </w:t>
      </w:r>
      <w:commentRangeStart w:id="42"/>
      <w:r w:rsidR="00084173">
        <w:rPr>
          <w:sz w:val="24"/>
          <w:szCs w:val="24"/>
        </w:rPr>
        <w:t>(Gwinn).</w:t>
      </w:r>
      <w:del w:id="43" w:author="Rebecca J. Hauk" w:date="2009-05-27T17:30:00Z">
        <w:r w:rsidR="00084173" w:rsidDel="00B409B6">
          <w:rPr>
            <w:sz w:val="24"/>
            <w:szCs w:val="24"/>
          </w:rPr>
          <w:delText>”</w:delText>
        </w:r>
      </w:del>
      <w:r w:rsidR="00084173">
        <w:rPr>
          <w:sz w:val="24"/>
          <w:szCs w:val="24"/>
        </w:rPr>
        <w:t xml:space="preserve"> </w:t>
      </w:r>
      <w:commentRangeEnd w:id="42"/>
      <w:r w:rsidR="0051366A">
        <w:rPr>
          <w:rStyle w:val="CommentReference"/>
        </w:rPr>
        <w:commentReference w:id="42"/>
      </w:r>
      <w:r>
        <w:rPr>
          <w:sz w:val="24"/>
          <w:szCs w:val="24"/>
        </w:rPr>
        <w:t>This opinion is generated by beliefs that Gladwell provides too many amusing and irrelevant stories and does not include enough proven data and statistical information. One critic goes so far as to say that the author attempts to establish his thesis by i</w:t>
      </w:r>
      <w:r w:rsidR="00B37798">
        <w:rPr>
          <w:sz w:val="24"/>
          <w:szCs w:val="24"/>
        </w:rPr>
        <w:t>nsinuating</w:t>
      </w:r>
      <w:r>
        <w:rPr>
          <w:sz w:val="24"/>
          <w:szCs w:val="24"/>
        </w:rPr>
        <w:t xml:space="preserve"> evidence from his </w:t>
      </w:r>
      <w:r w:rsidR="00B37798">
        <w:rPr>
          <w:sz w:val="24"/>
          <w:szCs w:val="24"/>
        </w:rPr>
        <w:t>research</w:t>
      </w:r>
      <w:r>
        <w:rPr>
          <w:sz w:val="24"/>
          <w:szCs w:val="24"/>
        </w:rPr>
        <w:t xml:space="preserve"> that isn’t really there. The </w:t>
      </w:r>
      <w:r w:rsidRPr="003B1C6A">
        <w:rPr>
          <w:i/>
          <w:sz w:val="24"/>
          <w:szCs w:val="24"/>
        </w:rPr>
        <w:t>New York Times</w:t>
      </w:r>
      <w:r>
        <w:rPr>
          <w:sz w:val="24"/>
          <w:szCs w:val="24"/>
        </w:rPr>
        <w:t xml:space="preserve"> reporter suggests that Gladwell’s hypothesis “[relies] heavily on suggestion and innuendo</w:t>
      </w:r>
      <w:ins w:id="44" w:author="Rebecca J. Hauk" w:date="2009-05-27T17:30:00Z">
        <w:r w:rsidR="00B409B6">
          <w:rPr>
            <w:sz w:val="24"/>
            <w:szCs w:val="24"/>
          </w:rPr>
          <w:t>”</w:t>
        </w:r>
      </w:ins>
      <w:r>
        <w:rPr>
          <w:sz w:val="24"/>
          <w:szCs w:val="24"/>
        </w:rPr>
        <w:t xml:space="preserve"> </w:t>
      </w:r>
      <w:commentRangeStart w:id="45"/>
      <w:r>
        <w:rPr>
          <w:sz w:val="24"/>
          <w:szCs w:val="24"/>
        </w:rPr>
        <w:t>(Kakutani).</w:t>
      </w:r>
      <w:del w:id="46" w:author="Rebecca J. Hauk" w:date="2009-05-27T17:30:00Z">
        <w:r w:rsidDel="00B409B6">
          <w:rPr>
            <w:sz w:val="24"/>
            <w:szCs w:val="24"/>
          </w:rPr>
          <w:delText>”</w:delText>
        </w:r>
      </w:del>
      <w:r>
        <w:rPr>
          <w:sz w:val="24"/>
          <w:szCs w:val="24"/>
        </w:rPr>
        <w:t xml:space="preserve"> </w:t>
      </w:r>
      <w:commentRangeEnd w:id="45"/>
      <w:r w:rsidR="0051366A">
        <w:rPr>
          <w:rStyle w:val="CommentReference"/>
        </w:rPr>
        <w:commentReference w:id="45"/>
      </w:r>
      <w:commentRangeStart w:id="47"/>
      <w:r w:rsidR="00084173">
        <w:rPr>
          <w:sz w:val="24"/>
          <w:szCs w:val="24"/>
        </w:rPr>
        <w:t xml:space="preserve">While most people agree that </w:t>
      </w:r>
      <w:r w:rsidR="00084173" w:rsidRPr="00084173">
        <w:rPr>
          <w:i/>
          <w:sz w:val="24"/>
          <w:szCs w:val="24"/>
        </w:rPr>
        <w:t>Outliers</w:t>
      </w:r>
      <w:r w:rsidR="00084173">
        <w:rPr>
          <w:sz w:val="24"/>
          <w:szCs w:val="24"/>
        </w:rPr>
        <w:t xml:space="preserve"> is a fun read for the most part, they are not necessarily convinced of his ideas and opinions. They believe that in order for Gladwell’s book </w:t>
      </w:r>
      <w:r w:rsidR="00084173">
        <w:rPr>
          <w:sz w:val="24"/>
          <w:szCs w:val="24"/>
        </w:rPr>
        <w:lastRenderedPageBreak/>
        <w:t xml:space="preserve">to be completely believable, the author would have to provide more evidence and an even more thorough explanation of his research. </w:t>
      </w:r>
      <w:commentRangeEnd w:id="47"/>
      <w:r w:rsidR="0051366A">
        <w:rPr>
          <w:rStyle w:val="CommentReference"/>
        </w:rPr>
        <w:commentReference w:id="47"/>
      </w:r>
    </w:p>
    <w:p w:rsidR="00265620" w:rsidRPr="00265620" w:rsidRDefault="00265620" w:rsidP="00265620">
      <w:pPr>
        <w:spacing w:after="0" w:line="240" w:lineRule="auto"/>
        <w:rPr>
          <w:rFonts w:ascii="Times New Roman" w:eastAsia="Times New Roman" w:hAnsi="Times New Roman" w:cs="Times New Roman"/>
          <w:sz w:val="24"/>
          <w:szCs w:val="24"/>
        </w:rPr>
      </w:pPr>
      <w:r w:rsidRPr="00265620">
        <w:rPr>
          <w:rFonts w:ascii="Calibri" w:eastAsia="Times New Roman" w:hAnsi="Calibri" w:cs="Times New Roman"/>
          <w:sz w:val="24"/>
          <w:szCs w:val="24"/>
          <w:u w:val="single"/>
        </w:rPr>
        <w:t>Section V: Conclusion</w:t>
      </w:r>
    </w:p>
    <w:p w:rsidR="00265620" w:rsidRDefault="00265620" w:rsidP="00265620">
      <w:pPr>
        <w:spacing w:after="0" w:line="240" w:lineRule="auto"/>
        <w:rPr>
          <w:rFonts w:ascii="Calibri" w:eastAsia="Times New Roman" w:hAnsi="Calibri" w:cs="Times New Roman"/>
          <w:sz w:val="24"/>
          <w:szCs w:val="24"/>
        </w:rPr>
      </w:pPr>
    </w:p>
    <w:p w:rsidR="00265620" w:rsidRPr="00265620" w:rsidRDefault="00265620" w:rsidP="00942A56">
      <w:pPr>
        <w:spacing w:after="0" w:line="480" w:lineRule="auto"/>
        <w:ind w:firstLine="720"/>
        <w:rPr>
          <w:rFonts w:eastAsia="Times New Roman" w:cs="Times New Roman"/>
          <w:sz w:val="24"/>
          <w:szCs w:val="24"/>
        </w:rPr>
      </w:pPr>
      <w:r w:rsidRPr="00265620">
        <w:rPr>
          <w:rFonts w:ascii="Calibri" w:eastAsia="Times New Roman" w:hAnsi="Calibri" w:cs="Times New Roman"/>
          <w:sz w:val="24"/>
          <w:szCs w:val="24"/>
        </w:rPr>
        <w:t xml:space="preserve">In my opinion, Gladwell does a decent job persuading his audience that success is made through uncontrollable factors of circumstance. His use of pathos and logos strengthened his rhetorical strategies, and a combination of hard data and “colorful anecdotes” made </w:t>
      </w:r>
      <w:r w:rsidRPr="00265620">
        <w:rPr>
          <w:rFonts w:ascii="Calibri" w:eastAsia="Times New Roman" w:hAnsi="Calibri" w:cs="Times New Roman"/>
          <w:i/>
          <w:iCs/>
          <w:sz w:val="24"/>
          <w:szCs w:val="24"/>
        </w:rPr>
        <w:t>Outliers</w:t>
      </w:r>
      <w:r w:rsidRPr="00265620">
        <w:rPr>
          <w:rFonts w:ascii="Calibri" w:eastAsia="Times New Roman" w:hAnsi="Calibri" w:cs="Times New Roman"/>
          <w:sz w:val="24"/>
          <w:szCs w:val="24"/>
        </w:rPr>
        <w:t xml:space="preserve"> not only informative, but also interesting. Personally, I agree with Gladwell and found the topic extremely fascinating. </w:t>
      </w:r>
      <w:r w:rsidR="00942A56">
        <w:rPr>
          <w:rFonts w:ascii="Calibri" w:eastAsia="Times New Roman" w:hAnsi="Calibri" w:cs="Times New Roman"/>
          <w:sz w:val="24"/>
          <w:szCs w:val="24"/>
        </w:rPr>
        <w:t xml:space="preserve">Because of all the factors that contribute to the personality, knowledge, and skill level a person has, it is entirely believable that those factors contribute to success as well.  </w:t>
      </w:r>
      <w:r w:rsidRPr="00265620">
        <w:rPr>
          <w:rFonts w:ascii="Calibri" w:eastAsia="Times New Roman" w:hAnsi="Calibri" w:cs="Times New Roman"/>
          <w:sz w:val="24"/>
          <w:szCs w:val="24"/>
        </w:rPr>
        <w:t>Although critics claim that Outliers is oversimplified and unconvincing, it has been a huge success worldwide for people interested in learning more about the Story of Success.</w:t>
      </w:r>
      <w:r w:rsidR="00942A56">
        <w:rPr>
          <w:rFonts w:ascii="Calibri" w:eastAsia="Times New Roman" w:hAnsi="Calibri" w:cs="Times New Roman"/>
          <w:sz w:val="24"/>
          <w:szCs w:val="24"/>
        </w:rPr>
        <w:t xml:space="preserve"> Malcolm Gladwell </w:t>
      </w:r>
      <w:r w:rsidR="00747376">
        <w:rPr>
          <w:rFonts w:eastAsia="Times New Roman" w:cs="Times New Roman"/>
          <w:sz w:val="24"/>
          <w:szCs w:val="24"/>
        </w:rPr>
        <w:t xml:space="preserve">supplies </w:t>
      </w:r>
      <w:r w:rsidR="00747376" w:rsidRPr="00747376">
        <w:rPr>
          <w:rFonts w:eastAsia="Times New Roman" w:cs="Times New Roman"/>
          <w:i/>
          <w:sz w:val="24"/>
          <w:szCs w:val="24"/>
        </w:rPr>
        <w:t>Outliers</w:t>
      </w:r>
      <w:r w:rsidR="00747376">
        <w:rPr>
          <w:rFonts w:eastAsia="Times New Roman" w:cs="Times New Roman"/>
          <w:sz w:val="24"/>
          <w:szCs w:val="24"/>
        </w:rPr>
        <w:t xml:space="preserve"> with not only reliable facts and data, but also attention-grabbing stories and relevant findings to make the book into his very own Outlier. </w:t>
      </w:r>
    </w:p>
    <w:p w:rsidR="00FC0823" w:rsidRDefault="00FC0823"/>
    <w:p w:rsidR="006C4EB2" w:rsidRDefault="006C4EB2"/>
    <w:p w:rsidR="006C4EB2" w:rsidRDefault="006C4EB2"/>
    <w:p w:rsidR="006C4EB2" w:rsidRDefault="006C4EB2"/>
    <w:p w:rsidR="006C4EB2" w:rsidRDefault="006C4EB2"/>
    <w:p w:rsidR="006C4EB2" w:rsidRDefault="006C4EB2"/>
    <w:p w:rsidR="006C4EB2" w:rsidRDefault="006C4EB2"/>
    <w:p w:rsidR="006C4EB2" w:rsidRDefault="006C4EB2"/>
    <w:p w:rsidR="006C4EB2" w:rsidRDefault="006C4EB2"/>
    <w:p w:rsidR="006C4EB2" w:rsidRDefault="006C4EB2"/>
    <w:p w:rsidR="006C4EB2" w:rsidRDefault="006C4EB2"/>
    <w:p w:rsidR="006C4EB2" w:rsidRDefault="006C4EB2"/>
    <w:p w:rsidR="006C4EB2" w:rsidRDefault="006C4EB2"/>
    <w:p w:rsidR="006C4EB2" w:rsidRDefault="006C4EB2"/>
    <w:p w:rsidR="006C4EB2" w:rsidRPr="00F14005" w:rsidRDefault="006C4EB2" w:rsidP="006C4EB2">
      <w:pPr>
        <w:widowControl w:val="0"/>
        <w:autoSpaceDE w:val="0"/>
        <w:autoSpaceDN w:val="0"/>
        <w:adjustRightInd w:val="0"/>
        <w:spacing w:line="240" w:lineRule="auto"/>
        <w:jc w:val="center"/>
        <w:rPr>
          <w:rFonts w:cs="Times New Roman"/>
          <w:szCs w:val="24"/>
        </w:rPr>
      </w:pPr>
      <w:r w:rsidRPr="00F14005">
        <w:rPr>
          <w:rFonts w:cs="Times New Roman"/>
          <w:bCs/>
          <w:szCs w:val="42"/>
        </w:rPr>
        <w:t>Works Cited</w:t>
      </w:r>
    </w:p>
    <w:p w:rsidR="006C4EB2" w:rsidRPr="00F14005" w:rsidRDefault="006C4EB2" w:rsidP="006C4EB2">
      <w:pPr>
        <w:widowControl w:val="0"/>
        <w:autoSpaceDE w:val="0"/>
        <w:autoSpaceDN w:val="0"/>
        <w:adjustRightInd w:val="0"/>
        <w:spacing w:after="0" w:line="240" w:lineRule="auto"/>
        <w:rPr>
          <w:rFonts w:cs="Times New Roman"/>
          <w:szCs w:val="24"/>
        </w:rPr>
      </w:pPr>
    </w:p>
    <w:p w:rsidR="006C4EB2" w:rsidRPr="00F14005" w:rsidRDefault="006C4EB2" w:rsidP="006C4EB2">
      <w:pPr>
        <w:widowControl w:val="0"/>
        <w:autoSpaceDE w:val="0"/>
        <w:autoSpaceDN w:val="0"/>
        <w:adjustRightInd w:val="0"/>
        <w:spacing w:after="0" w:line="500" w:lineRule="atLeast"/>
        <w:ind w:left="800" w:hanging="800"/>
        <w:rPr>
          <w:rFonts w:cs="Times New Roman"/>
          <w:szCs w:val="24"/>
        </w:rPr>
      </w:pPr>
      <w:r w:rsidRPr="00F14005">
        <w:rPr>
          <w:rFonts w:cs="Times New Roman"/>
          <w:szCs w:val="24"/>
        </w:rPr>
        <w:t xml:space="preserve">DONADIO, RACHEL. "Malcolm Gladwell - The New York Times - A Profile of the Author of 'Blink' and 'The Tipping Point' - New York Times." </w:t>
      </w:r>
      <w:r w:rsidRPr="00F14005">
        <w:rPr>
          <w:rFonts w:cs="Times New Roman"/>
          <w:szCs w:val="24"/>
          <w:u w:val="single"/>
        </w:rPr>
        <w:t>The New York Times - Breaking News, World News &amp; Multimedia</w:t>
      </w:r>
      <w:r>
        <w:rPr>
          <w:rFonts w:cs="Times New Roman"/>
          <w:szCs w:val="24"/>
        </w:rPr>
        <w:t>. 6 May 2009</w:t>
      </w:r>
      <w:r w:rsidRPr="00F14005">
        <w:rPr>
          <w:rFonts w:cs="Times New Roman"/>
          <w:szCs w:val="24"/>
        </w:rPr>
        <w:t>&lt;</w:t>
      </w:r>
      <w:hyperlink r:id="rId10" w:history="1">
        <w:r w:rsidRPr="003B5196">
          <w:rPr>
            <w:rStyle w:val="Hyperlink"/>
            <w:rFonts w:cs="Times New Roman"/>
            <w:szCs w:val="24"/>
          </w:rPr>
          <w:t>http://www.nytimes.com/2006/02/05/books /review/05donadio.html?pagewanted=2&amp;_r=1</w:t>
        </w:r>
      </w:hyperlink>
      <w:r>
        <w:rPr>
          <w:rFonts w:cs="Times New Roman"/>
          <w:szCs w:val="24"/>
        </w:rPr>
        <w:t xml:space="preserve">&gt;  </w:t>
      </w:r>
    </w:p>
    <w:p w:rsidR="006C4EB2" w:rsidRDefault="006C4EB2" w:rsidP="006C4EB2">
      <w:pPr>
        <w:widowControl w:val="0"/>
        <w:autoSpaceDE w:val="0"/>
        <w:autoSpaceDN w:val="0"/>
        <w:adjustRightInd w:val="0"/>
        <w:spacing w:after="0" w:line="500" w:lineRule="atLeast"/>
        <w:ind w:left="800" w:hanging="800"/>
        <w:rPr>
          <w:rFonts w:cs="Times New Roman"/>
          <w:szCs w:val="24"/>
        </w:rPr>
      </w:pPr>
      <w:r w:rsidRPr="00F14005">
        <w:rPr>
          <w:rFonts w:cs="Times New Roman"/>
          <w:szCs w:val="24"/>
        </w:rPr>
        <w:t xml:space="preserve">Gladwell, Malcolm. "malcolm gladwell: Contributors:  The New Yorker." </w:t>
      </w:r>
      <w:r w:rsidRPr="00F14005">
        <w:rPr>
          <w:rFonts w:cs="Times New Roman"/>
          <w:szCs w:val="24"/>
          <w:u w:val="single"/>
        </w:rPr>
        <w:t xml:space="preserve">  The New Yorker</w:t>
      </w:r>
      <w:r>
        <w:rPr>
          <w:rFonts w:cs="Times New Roman"/>
          <w:szCs w:val="24"/>
        </w:rPr>
        <w:t>. 6 May 2009</w:t>
      </w:r>
      <w:r w:rsidRPr="00F14005">
        <w:rPr>
          <w:rFonts w:cs="Times New Roman"/>
          <w:szCs w:val="24"/>
        </w:rPr>
        <w:t>&lt;http://www.newyorker.com/magazine/bios/malcolm_gladwell/</w:t>
      </w:r>
      <w:r>
        <w:rPr>
          <w:rFonts w:cs="Times New Roman"/>
          <w:szCs w:val="24"/>
        </w:rPr>
        <w:t xml:space="preserve"> </w:t>
      </w:r>
      <w:r w:rsidRPr="00F14005">
        <w:rPr>
          <w:rFonts w:cs="Times New Roman"/>
          <w:szCs w:val="24"/>
        </w:rPr>
        <w:t xml:space="preserve">search?contributorName=malcolm%20gladwell&gt;.  </w:t>
      </w:r>
    </w:p>
    <w:p w:rsidR="006C4EB2" w:rsidRDefault="006C4EB2" w:rsidP="006C4EB2">
      <w:pPr>
        <w:widowControl w:val="0"/>
        <w:autoSpaceDE w:val="0"/>
        <w:autoSpaceDN w:val="0"/>
        <w:adjustRightInd w:val="0"/>
        <w:spacing w:after="0" w:line="500" w:lineRule="atLeast"/>
        <w:ind w:left="800" w:hanging="800"/>
        <w:rPr>
          <w:rFonts w:cs="Times New Roman"/>
          <w:szCs w:val="24"/>
        </w:rPr>
      </w:pPr>
      <w:r w:rsidRPr="00F14005">
        <w:rPr>
          <w:rFonts w:cs="Times New Roman"/>
          <w:szCs w:val="24"/>
        </w:rPr>
        <w:t xml:space="preserve">Gladwell, Malcolm. </w:t>
      </w:r>
      <w:r w:rsidRPr="00F14005">
        <w:rPr>
          <w:rFonts w:cs="Times New Roman"/>
          <w:szCs w:val="24"/>
          <w:u w:val="single"/>
        </w:rPr>
        <w:t>Outliers</w:t>
      </w:r>
      <w:r w:rsidRPr="00F14005">
        <w:rPr>
          <w:rFonts w:cs="Times New Roman"/>
          <w:szCs w:val="24"/>
        </w:rPr>
        <w:t xml:space="preserve">. London: Little, Brown and Company, 2008.  </w:t>
      </w:r>
    </w:p>
    <w:p w:rsidR="006C4EB2" w:rsidRDefault="006C4EB2" w:rsidP="006C4EB2">
      <w:pPr>
        <w:widowControl w:val="0"/>
        <w:autoSpaceDE w:val="0"/>
        <w:autoSpaceDN w:val="0"/>
        <w:adjustRightInd w:val="0"/>
        <w:spacing w:after="0" w:line="500" w:lineRule="atLeast"/>
        <w:ind w:left="800" w:hanging="800"/>
        <w:rPr>
          <w:rFonts w:cs="Times New Roman"/>
          <w:szCs w:val="24"/>
        </w:rPr>
      </w:pPr>
      <w:r w:rsidRPr="00F14005">
        <w:rPr>
          <w:rFonts w:cs="Times New Roman"/>
          <w:szCs w:val="24"/>
        </w:rPr>
        <w:t xml:space="preserve">Gwinn, Mary Ann. "Books | Malcolm Gladwell dissects success in "Outliers" | Seattle Times Newspaper." </w:t>
      </w:r>
      <w:r w:rsidRPr="00F14005">
        <w:rPr>
          <w:rFonts w:cs="Times New Roman"/>
          <w:szCs w:val="24"/>
          <w:u w:val="single"/>
        </w:rPr>
        <w:t>The Seattle Times | Seattle Times Newspaper</w:t>
      </w:r>
      <w:r w:rsidRPr="00F14005">
        <w:rPr>
          <w:rFonts w:cs="Times New Roman"/>
          <w:szCs w:val="24"/>
        </w:rPr>
        <w:t xml:space="preserve">. 13 Nov. 2008. 6 May 2009 </w:t>
      </w:r>
      <w:r>
        <w:rPr>
          <w:rFonts w:cs="Times New Roman"/>
          <w:szCs w:val="24"/>
        </w:rPr>
        <w:t>&lt;</w:t>
      </w:r>
      <w:hyperlink r:id="rId11" w:history="1">
        <w:r w:rsidRPr="00CE4A7E">
          <w:rPr>
            <w:rStyle w:val="Hyperlink"/>
            <w:rFonts w:cs="Times New Roman"/>
            <w:szCs w:val="24"/>
          </w:rPr>
          <w:t>http://seattletimes.nwsource.com/html/books/2008383828_br16gladwell.html</w:t>
        </w:r>
      </w:hyperlink>
      <w:r>
        <w:rPr>
          <w:rFonts w:cs="Times New Roman"/>
          <w:szCs w:val="24"/>
        </w:rPr>
        <w:t xml:space="preserve">&gt; </w:t>
      </w:r>
    </w:p>
    <w:p w:rsidR="006C4EB2" w:rsidRDefault="006C4EB2" w:rsidP="006C4EB2">
      <w:pPr>
        <w:widowControl w:val="0"/>
        <w:autoSpaceDE w:val="0"/>
        <w:autoSpaceDN w:val="0"/>
        <w:adjustRightInd w:val="0"/>
        <w:spacing w:after="0" w:line="500" w:lineRule="atLeast"/>
        <w:ind w:left="800" w:hanging="800"/>
        <w:rPr>
          <w:rFonts w:cs="Times New Roman"/>
          <w:szCs w:val="24"/>
        </w:rPr>
      </w:pPr>
      <w:r w:rsidRPr="00F14005">
        <w:rPr>
          <w:rFonts w:cs="Times New Roman"/>
          <w:szCs w:val="24"/>
        </w:rPr>
        <w:t xml:space="preserve">KAKUTANI, MICHIKO. "Books of </w:t>
      </w:r>
      <w:r>
        <w:rPr>
          <w:rFonts w:cs="Times New Roman"/>
          <w:szCs w:val="24"/>
        </w:rPr>
        <w:t>The Times - In ‘Outliers,’ Malcolm Gladwell, Author of ‘The Tipping Point’ and ‘Blink,</w:t>
      </w:r>
      <w:r w:rsidRPr="00F14005">
        <w:rPr>
          <w:rFonts w:cs="Times New Roman"/>
          <w:szCs w:val="24"/>
        </w:rPr>
        <w:t xml:space="preserve">’ Parses the World - Review - NYTimes.com." </w:t>
      </w:r>
      <w:r w:rsidRPr="00F14005">
        <w:rPr>
          <w:rFonts w:cs="Times New Roman"/>
          <w:szCs w:val="24"/>
          <w:u w:val="single"/>
        </w:rPr>
        <w:t>The New York Times - Breaking News, World News &amp; Multimedia</w:t>
      </w:r>
      <w:r w:rsidRPr="00F14005">
        <w:rPr>
          <w:rFonts w:cs="Times New Roman"/>
          <w:szCs w:val="24"/>
        </w:rPr>
        <w:t xml:space="preserve">. 17 Nov. 2008. 6 May 2009 </w:t>
      </w:r>
    </w:p>
    <w:p w:rsidR="006C4EB2" w:rsidRPr="00F14005" w:rsidRDefault="006C4EB2" w:rsidP="006C4EB2">
      <w:pPr>
        <w:widowControl w:val="0"/>
        <w:autoSpaceDE w:val="0"/>
        <w:autoSpaceDN w:val="0"/>
        <w:adjustRightInd w:val="0"/>
        <w:spacing w:after="0" w:line="500" w:lineRule="atLeast"/>
        <w:ind w:left="800" w:hanging="80"/>
        <w:rPr>
          <w:rFonts w:cs="Times New Roman"/>
          <w:szCs w:val="24"/>
        </w:rPr>
      </w:pPr>
      <w:r w:rsidRPr="00F14005">
        <w:rPr>
          <w:rFonts w:cs="Times New Roman"/>
          <w:szCs w:val="24"/>
        </w:rPr>
        <w:t>&lt;</w:t>
      </w:r>
      <w:hyperlink r:id="rId12" w:history="1">
        <w:r w:rsidRPr="00CE4A7E">
          <w:rPr>
            <w:rStyle w:val="Hyperlink"/>
            <w:rFonts w:cs="Times New Roman"/>
            <w:szCs w:val="24"/>
          </w:rPr>
          <w:t>http://www.nytimes.com/2008/11/18/books/18kaku.html?scp=1&amp;sq=michiko%20kakutani%20outliers%20review&amp;st=cse</w:t>
        </w:r>
      </w:hyperlink>
      <w:r>
        <w:rPr>
          <w:rFonts w:cs="Times New Roman"/>
          <w:szCs w:val="24"/>
        </w:rPr>
        <w:t xml:space="preserve"> &gt;</w:t>
      </w:r>
    </w:p>
    <w:p w:rsidR="006C4EB2" w:rsidRDefault="006C4EB2" w:rsidP="006C4EB2">
      <w:pPr>
        <w:widowControl w:val="0"/>
        <w:autoSpaceDE w:val="0"/>
        <w:autoSpaceDN w:val="0"/>
        <w:adjustRightInd w:val="0"/>
        <w:spacing w:after="0" w:line="500" w:lineRule="atLeast"/>
        <w:ind w:left="800" w:hanging="800"/>
        <w:rPr>
          <w:rFonts w:cs="Times New Roman"/>
          <w:szCs w:val="24"/>
        </w:rPr>
      </w:pPr>
      <w:r>
        <w:rPr>
          <w:rFonts w:cs="Times New Roman"/>
          <w:szCs w:val="24"/>
        </w:rPr>
        <w:t xml:space="preserve">Tenner, Edward, and John </w:t>
      </w:r>
      <w:r w:rsidRPr="00F14005">
        <w:rPr>
          <w:rFonts w:cs="Times New Roman"/>
          <w:szCs w:val="24"/>
        </w:rPr>
        <w:t xml:space="preserve">Horgan. "Part 4 in a discussion of Malcolm Gladwell's Outliers. (1) - By John Horgan and Edward Tenner - Slate Magazine." </w:t>
      </w:r>
      <w:r w:rsidRPr="00F14005">
        <w:rPr>
          <w:rFonts w:cs="Times New Roman"/>
          <w:szCs w:val="24"/>
          <w:u w:val="single"/>
        </w:rPr>
        <w:t>Slate Magazine</w:t>
      </w:r>
      <w:r w:rsidRPr="00F14005">
        <w:rPr>
          <w:rFonts w:cs="Times New Roman"/>
          <w:szCs w:val="24"/>
        </w:rPr>
        <w:t xml:space="preserve">. 13 Nov. 2008. 6 May 2009 </w:t>
      </w:r>
      <w:r>
        <w:rPr>
          <w:rFonts w:cs="Times New Roman"/>
          <w:szCs w:val="24"/>
        </w:rPr>
        <w:t>&lt;</w:t>
      </w:r>
      <w:hyperlink r:id="rId13" w:history="1">
        <w:r w:rsidRPr="00CE4A7E">
          <w:rPr>
            <w:rStyle w:val="Hyperlink"/>
            <w:rFonts w:cs="Times New Roman"/>
            <w:szCs w:val="24"/>
          </w:rPr>
          <w:t>http://www.slate.com/id/2204398/entry/2204400</w:t>
        </w:r>
      </w:hyperlink>
      <w:r>
        <w:rPr>
          <w:rFonts w:cs="Times New Roman"/>
          <w:szCs w:val="24"/>
        </w:rPr>
        <w:t xml:space="preserve">&gt; </w:t>
      </w:r>
    </w:p>
    <w:p w:rsidR="006C4EB2" w:rsidRDefault="006C4EB2" w:rsidP="006C4EB2">
      <w:pPr>
        <w:widowControl w:val="0"/>
        <w:autoSpaceDE w:val="0"/>
        <w:autoSpaceDN w:val="0"/>
        <w:adjustRightInd w:val="0"/>
        <w:spacing w:after="0" w:line="500" w:lineRule="atLeast"/>
        <w:ind w:left="800" w:hanging="800"/>
        <w:rPr>
          <w:rFonts w:cs="Times New Roman"/>
          <w:szCs w:val="24"/>
        </w:rPr>
      </w:pPr>
      <w:r w:rsidRPr="00F14005">
        <w:rPr>
          <w:rFonts w:cs="Times New Roman"/>
          <w:szCs w:val="24"/>
        </w:rPr>
        <w:t xml:space="preserve">"gladwell dot com - biography." </w:t>
      </w:r>
      <w:r w:rsidRPr="00F14005">
        <w:rPr>
          <w:rFonts w:cs="Times New Roman"/>
          <w:szCs w:val="24"/>
          <w:u w:val="single"/>
        </w:rPr>
        <w:t xml:space="preserve">gladwell dot com - malcolm gladwell, blink, tipping point and new </w:t>
      </w:r>
      <w:r w:rsidRPr="00F14005">
        <w:rPr>
          <w:rFonts w:cs="Times New Roman"/>
          <w:szCs w:val="24"/>
          <w:u w:val="single"/>
        </w:rPr>
        <w:lastRenderedPageBreak/>
        <w:t>yorker articles</w:t>
      </w:r>
      <w:r w:rsidRPr="00F14005">
        <w:rPr>
          <w:rFonts w:cs="Times New Roman"/>
          <w:szCs w:val="24"/>
        </w:rPr>
        <w:t>. 6 May 2009 &lt;</w:t>
      </w:r>
      <w:hyperlink r:id="rId14" w:history="1">
        <w:r w:rsidRPr="00C54C74">
          <w:rPr>
            <w:rStyle w:val="Hyperlink"/>
            <w:rFonts w:cs="Times New Roman"/>
            <w:szCs w:val="24"/>
          </w:rPr>
          <w:t>http://www.gladwell.com/bio.html</w:t>
        </w:r>
      </w:hyperlink>
      <w:r>
        <w:rPr>
          <w:rFonts w:cs="Times New Roman"/>
          <w:szCs w:val="24"/>
        </w:rPr>
        <w:t>&gt;</w:t>
      </w:r>
    </w:p>
    <w:p w:rsidR="00FE0D65" w:rsidRDefault="00FE0D65" w:rsidP="006C4EB2">
      <w:pPr>
        <w:widowControl w:val="0"/>
        <w:autoSpaceDE w:val="0"/>
        <w:autoSpaceDN w:val="0"/>
        <w:adjustRightInd w:val="0"/>
        <w:spacing w:after="0" w:line="500" w:lineRule="atLeast"/>
        <w:ind w:left="800" w:hanging="800"/>
        <w:rPr>
          <w:rFonts w:cs="Times New Roman"/>
          <w:szCs w:val="24"/>
        </w:rPr>
      </w:pPr>
    </w:p>
    <w:p w:rsidR="00FE0D65" w:rsidRDefault="00FE0D65" w:rsidP="006C4EB2">
      <w:pPr>
        <w:widowControl w:val="0"/>
        <w:autoSpaceDE w:val="0"/>
        <w:autoSpaceDN w:val="0"/>
        <w:adjustRightInd w:val="0"/>
        <w:spacing w:after="0" w:line="500" w:lineRule="atLeast"/>
        <w:ind w:left="800" w:hanging="800"/>
        <w:rPr>
          <w:rFonts w:cs="Times New Roman"/>
          <w:szCs w:val="24"/>
        </w:rPr>
      </w:pPr>
    </w:p>
    <w:p w:rsidR="00FE0D65" w:rsidRDefault="00FE0D65" w:rsidP="006C4EB2">
      <w:pPr>
        <w:widowControl w:val="0"/>
        <w:autoSpaceDE w:val="0"/>
        <w:autoSpaceDN w:val="0"/>
        <w:adjustRightInd w:val="0"/>
        <w:spacing w:after="0" w:line="500" w:lineRule="atLeast"/>
        <w:ind w:left="800" w:hanging="800"/>
        <w:rPr>
          <w:rFonts w:cs="Times New Roman"/>
          <w:szCs w:val="24"/>
        </w:rPr>
      </w:pPr>
    </w:p>
    <w:p w:rsidR="00FE0D65" w:rsidRDefault="00FE0D65" w:rsidP="006C4EB2">
      <w:pPr>
        <w:widowControl w:val="0"/>
        <w:autoSpaceDE w:val="0"/>
        <w:autoSpaceDN w:val="0"/>
        <w:adjustRightInd w:val="0"/>
        <w:spacing w:after="0" w:line="500" w:lineRule="atLeast"/>
        <w:ind w:left="800" w:hanging="800"/>
        <w:rPr>
          <w:rFonts w:cs="Times New Roman"/>
          <w:szCs w:val="24"/>
        </w:rPr>
      </w:pPr>
    </w:p>
    <w:p w:rsidR="00FE0D65" w:rsidRDefault="000414E4" w:rsidP="006C4EB2">
      <w:pPr>
        <w:widowControl w:val="0"/>
        <w:autoSpaceDE w:val="0"/>
        <w:autoSpaceDN w:val="0"/>
        <w:adjustRightInd w:val="0"/>
        <w:spacing w:after="0" w:line="500" w:lineRule="atLeast"/>
        <w:ind w:left="800" w:hanging="800"/>
        <w:rPr>
          <w:rFonts w:cs="Times New Roman"/>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5pt;height:264.75pt">
            <v:imagedata r:id="rId15" o:title=""/>
          </v:shape>
        </w:pict>
      </w:r>
    </w:p>
    <w:p w:rsidR="006C4EB2" w:rsidRDefault="0051366A">
      <w:ins w:id="48" w:author=" " w:date="2009-05-19T21:25:00Z">
        <w:r>
          <w:object w:dxaOrig="11568" w:dyaOrig="5292">
            <v:shape id="_x0000_i1026" type="#_x0000_t75" style="width:537.75pt;height:265.5pt" o:ole="">
              <v:imagedata r:id="rId16" o:title=""/>
            </v:shape>
            <o:OLEObject Type="Embed" ProgID="Excel.Sheet.12" ShapeID="_x0000_i1026" DrawAspect="Content" ObjectID="_1305307359" r:id="rId17"/>
          </w:object>
        </w:r>
      </w:ins>
    </w:p>
    <w:sectPr w:rsidR="006C4EB2" w:rsidSect="00FC0823">
      <w:headerReference w:type="default" r:id="rId18"/>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2" w:author=" " w:date="2009-05-19T21:09:00Z" w:initials="MSOffice">
    <w:p w:rsidR="00891CA4" w:rsidRDefault="00891CA4">
      <w:pPr>
        <w:pStyle w:val="CommentText"/>
      </w:pPr>
      <w:r>
        <w:rPr>
          <w:rStyle w:val="CommentReference"/>
        </w:rPr>
        <w:annotationRef/>
      </w:r>
    </w:p>
  </w:comment>
  <w:comment w:id="4" w:author=" " w:date="2009-05-19T21:12:00Z" w:initials="MSOffice">
    <w:p w:rsidR="00891CA4" w:rsidRDefault="00891CA4">
      <w:pPr>
        <w:pStyle w:val="CommentText"/>
      </w:pPr>
      <w:r>
        <w:rPr>
          <w:rStyle w:val="CommentReference"/>
        </w:rPr>
        <w:annotationRef/>
      </w:r>
      <w:r>
        <w:t>Avoid contractions in formal essays.</w:t>
      </w:r>
    </w:p>
  </w:comment>
  <w:comment w:id="7" w:author=" " w:date="2009-05-19T21:12:00Z" w:initials="MSOffice">
    <w:p w:rsidR="00891CA4" w:rsidRDefault="00891CA4">
      <w:pPr>
        <w:pStyle w:val="CommentText"/>
      </w:pPr>
      <w:r>
        <w:rPr>
          <w:rStyle w:val="CommentReference"/>
        </w:rPr>
        <w:annotationRef/>
      </w:r>
      <w:r>
        <w:t>whoa</w:t>
      </w:r>
    </w:p>
  </w:comment>
  <w:comment w:id="8" w:author=" " w:date="2009-05-19T21:12:00Z" w:initials="MSOffice">
    <w:p w:rsidR="00891CA4" w:rsidRDefault="00891CA4">
      <w:pPr>
        <w:pStyle w:val="CommentText"/>
      </w:pPr>
      <w:r>
        <w:rPr>
          <w:rStyle w:val="CommentReference"/>
        </w:rPr>
        <w:annotationRef/>
      </w:r>
      <w:r>
        <w:t>11.1</w:t>
      </w:r>
    </w:p>
  </w:comment>
  <w:comment w:id="10" w:author=" " w:date="2009-05-19T21:13:00Z" w:initials="MSOffice">
    <w:p w:rsidR="00891CA4" w:rsidRDefault="00891CA4">
      <w:pPr>
        <w:pStyle w:val="CommentText"/>
      </w:pPr>
      <w:r>
        <w:rPr>
          <w:rStyle w:val="CommentReference"/>
        </w:rPr>
        <w:annotationRef/>
      </w:r>
      <w:r>
        <w:t>Nice transition and good question.</w:t>
      </w:r>
    </w:p>
  </w:comment>
  <w:comment w:id="12" w:author=" " w:date="2009-05-27T17:27:00Z" w:initials="MSOffice">
    <w:p w:rsidR="00B409B6" w:rsidRDefault="00B409B6" w:rsidP="00B409B6">
      <w:pPr>
        <w:pStyle w:val="CommentText"/>
      </w:pPr>
      <w:r>
        <w:rPr>
          <w:rStyle w:val="CommentReference"/>
        </w:rPr>
        <w:annotationRef/>
      </w:r>
      <w:r>
        <w:t>Good quote, but look to refer to this earlier because you don’t want to end a paragraph with a quote; we need to hear your voice.</w:t>
      </w:r>
    </w:p>
  </w:comment>
  <w:comment w:id="15" w:author=" " w:date="2009-05-19T21:14:00Z" w:initials="MSOffice">
    <w:p w:rsidR="00891CA4" w:rsidRDefault="00891CA4">
      <w:pPr>
        <w:pStyle w:val="CommentText"/>
      </w:pPr>
      <w:r>
        <w:rPr>
          <w:rStyle w:val="CommentReference"/>
        </w:rPr>
        <w:annotationRef/>
      </w:r>
      <w:r>
        <w:t>Good quote, but look to refer to this earlier because you don’t want to end a paragraph with a quote; we need to hear your voice.</w:t>
      </w:r>
    </w:p>
  </w:comment>
  <w:comment w:id="16" w:author=" " w:date="2009-05-19T21:14:00Z" w:initials="MSOffice">
    <w:p w:rsidR="00891CA4" w:rsidRDefault="00891CA4">
      <w:pPr>
        <w:pStyle w:val="CommentText"/>
      </w:pPr>
      <w:r>
        <w:rPr>
          <w:rStyle w:val="CommentReference"/>
        </w:rPr>
        <w:annotationRef/>
      </w:r>
      <w:r>
        <w:t>12.1</w:t>
      </w:r>
    </w:p>
  </w:comment>
  <w:comment w:id="18" w:author=" " w:date="2009-05-19T21:15:00Z" w:initials="MSOffice">
    <w:p w:rsidR="00891CA4" w:rsidRDefault="00891CA4">
      <w:pPr>
        <w:pStyle w:val="CommentText"/>
      </w:pPr>
      <w:r>
        <w:rPr>
          <w:rStyle w:val="CommentReference"/>
        </w:rPr>
        <w:annotationRef/>
      </w:r>
      <w:r>
        <w:t>good point</w:t>
      </w:r>
    </w:p>
  </w:comment>
  <w:comment w:id="20" w:author=" " w:date="2009-05-19T21:16:00Z" w:initials="MSOffice">
    <w:p w:rsidR="00891CA4" w:rsidRDefault="00891CA4">
      <w:pPr>
        <w:pStyle w:val="CommentText"/>
      </w:pPr>
      <w:r>
        <w:rPr>
          <w:rStyle w:val="CommentReference"/>
        </w:rPr>
        <w:annotationRef/>
      </w:r>
      <w:r>
        <w:t>13.1</w:t>
      </w:r>
    </w:p>
  </w:comment>
  <w:comment w:id="21" w:author=" " w:date="2009-05-19T21:16:00Z" w:initials="MSOffice">
    <w:p w:rsidR="00891CA4" w:rsidRDefault="00891CA4">
      <w:pPr>
        <w:pStyle w:val="CommentText"/>
      </w:pPr>
      <w:r>
        <w:rPr>
          <w:rStyle w:val="CommentReference"/>
        </w:rPr>
        <w:annotationRef/>
      </w:r>
      <w:r>
        <w:t>good example</w:t>
      </w:r>
    </w:p>
  </w:comment>
  <w:comment w:id="23" w:author=" " w:date="2009-05-19T21:22:00Z" w:initials="MSOffice">
    <w:p w:rsidR="00891CA4" w:rsidRDefault="00891CA4">
      <w:pPr>
        <w:pStyle w:val="CommentText"/>
      </w:pPr>
      <w:r>
        <w:rPr>
          <w:rStyle w:val="CommentReference"/>
        </w:rPr>
        <w:annotationRef/>
      </w:r>
      <w:r>
        <w:t>13.1 – After being referred to the first time, you only need the page number</w:t>
      </w:r>
      <w:r w:rsidR="0051366A">
        <w:t xml:space="preserve"> when use consecutively</w:t>
      </w:r>
      <w:r>
        <w:t>; correct all that follow.</w:t>
      </w:r>
    </w:p>
  </w:comment>
  <w:comment w:id="28" w:author=" " w:date="2009-05-19T21:18:00Z" w:initials="MSOffice">
    <w:p w:rsidR="00891CA4" w:rsidRDefault="00891CA4">
      <w:pPr>
        <w:pStyle w:val="CommentText"/>
      </w:pPr>
      <w:r>
        <w:rPr>
          <w:rStyle w:val="CommentReference"/>
        </w:rPr>
        <w:annotationRef/>
      </w:r>
      <w:r>
        <w:t>Do you mean “organized” or “arranged”?</w:t>
      </w:r>
    </w:p>
  </w:comment>
  <w:comment w:id="31" w:author=" " w:date="2009-05-19T21:20:00Z" w:initials="MSOffice">
    <w:p w:rsidR="0051366A" w:rsidRDefault="0051366A">
      <w:pPr>
        <w:pStyle w:val="CommentText"/>
      </w:pPr>
      <w:r>
        <w:rPr>
          <w:rStyle w:val="CommentReference"/>
        </w:rPr>
        <w:annotationRef/>
      </w:r>
      <w:r>
        <w:t>13.1</w:t>
      </w:r>
    </w:p>
  </w:comment>
  <w:comment w:id="33" w:author=" " w:date="2009-05-19T21:22:00Z" w:initials="MSOffice">
    <w:p w:rsidR="0051366A" w:rsidRDefault="0051366A">
      <w:pPr>
        <w:pStyle w:val="CommentText"/>
      </w:pPr>
      <w:r>
        <w:rPr>
          <w:rStyle w:val="CommentReference"/>
        </w:rPr>
        <w:annotationRef/>
      </w:r>
      <w:r>
        <w:t>5.7</w:t>
      </w:r>
    </w:p>
  </w:comment>
  <w:comment w:id="36" w:author=" " w:date="2009-05-19T21:22:00Z" w:initials="MSOffice">
    <w:p w:rsidR="0051366A" w:rsidRDefault="0051366A">
      <w:pPr>
        <w:pStyle w:val="CommentText"/>
      </w:pPr>
      <w:r>
        <w:rPr>
          <w:rStyle w:val="CommentReference"/>
        </w:rPr>
        <w:annotationRef/>
      </w:r>
      <w:r>
        <w:t>13.1</w:t>
      </w:r>
    </w:p>
  </w:comment>
  <w:comment w:id="39" w:author=" " w:date="2009-05-19T21:22:00Z" w:initials="MSOffice">
    <w:p w:rsidR="0051366A" w:rsidRDefault="0051366A">
      <w:pPr>
        <w:pStyle w:val="CommentText"/>
      </w:pPr>
      <w:r>
        <w:rPr>
          <w:rStyle w:val="CommentReference"/>
        </w:rPr>
        <w:annotationRef/>
      </w:r>
      <w:r>
        <w:t>13.1</w:t>
      </w:r>
    </w:p>
  </w:comment>
  <w:comment w:id="42" w:author=" " w:date="2009-05-19T21:23:00Z" w:initials="MSOffice">
    <w:p w:rsidR="0051366A" w:rsidRDefault="0051366A">
      <w:pPr>
        <w:pStyle w:val="CommentText"/>
      </w:pPr>
      <w:r>
        <w:rPr>
          <w:rStyle w:val="CommentReference"/>
        </w:rPr>
        <w:annotationRef/>
      </w:r>
      <w:r>
        <w:t>13.1</w:t>
      </w:r>
    </w:p>
  </w:comment>
  <w:comment w:id="45" w:author=" " w:date="2009-05-19T21:23:00Z" w:initials="MSOffice">
    <w:p w:rsidR="0051366A" w:rsidRDefault="0051366A">
      <w:pPr>
        <w:pStyle w:val="CommentText"/>
      </w:pPr>
      <w:r>
        <w:rPr>
          <w:rStyle w:val="CommentReference"/>
        </w:rPr>
        <w:annotationRef/>
      </w:r>
      <w:r>
        <w:t>13.1</w:t>
      </w:r>
    </w:p>
  </w:comment>
  <w:comment w:id="47" w:author=" " w:date="2009-05-19T21:23:00Z" w:initials="MSOffice">
    <w:p w:rsidR="0051366A" w:rsidRDefault="0051366A">
      <w:pPr>
        <w:pStyle w:val="CommentText"/>
      </w:pPr>
      <w:r>
        <w:rPr>
          <w:rStyle w:val="CommentReference"/>
        </w:rPr>
        <w:annotationRef/>
      </w:r>
      <w:r>
        <w:t>Good summary and analysis.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B2233" w:rsidRDefault="001B2233" w:rsidP="006C4EB2">
      <w:pPr>
        <w:spacing w:after="0" w:line="240" w:lineRule="auto"/>
      </w:pPr>
      <w:r>
        <w:separator/>
      </w:r>
    </w:p>
  </w:endnote>
  <w:endnote w:type="continuationSeparator" w:id="1">
    <w:p w:rsidR="001B2233" w:rsidRDefault="001B2233" w:rsidP="006C4E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B2233" w:rsidRDefault="001B2233" w:rsidP="006C4EB2">
      <w:pPr>
        <w:spacing w:after="0" w:line="240" w:lineRule="auto"/>
      </w:pPr>
      <w:r>
        <w:separator/>
      </w:r>
    </w:p>
  </w:footnote>
  <w:footnote w:type="continuationSeparator" w:id="1">
    <w:p w:rsidR="001B2233" w:rsidRDefault="001B2233" w:rsidP="006C4E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EB2" w:rsidRDefault="006C4EB2">
    <w:pPr>
      <w:pStyle w:val="Header"/>
      <w:jc w:val="right"/>
    </w:pPr>
    <w:r>
      <w:t xml:space="preserve">Hauk </w:t>
    </w:r>
    <w:sdt>
      <w:sdtPr>
        <w:id w:val="33490829"/>
        <w:docPartObj>
          <w:docPartGallery w:val="Page Numbers (Top of Page)"/>
          <w:docPartUnique/>
        </w:docPartObj>
      </w:sdtPr>
      <w:sdtContent>
        <w:fldSimple w:instr=" PAGE   \* MERGEFORMAT ">
          <w:r w:rsidR="000414E4">
            <w:rPr>
              <w:noProof/>
            </w:rPr>
            <w:t>1</w:t>
          </w:r>
        </w:fldSimple>
      </w:sdtContent>
    </w:sdt>
  </w:p>
  <w:p w:rsidR="006C4EB2" w:rsidRDefault="006C4EB2">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footnotePr>
    <w:footnote w:id="0"/>
    <w:footnote w:id="1"/>
  </w:footnotePr>
  <w:endnotePr>
    <w:endnote w:id="0"/>
    <w:endnote w:id="1"/>
  </w:endnotePr>
  <w:compat/>
  <w:rsids>
    <w:rsidRoot w:val="00265620"/>
    <w:rsid w:val="000414E4"/>
    <w:rsid w:val="00084173"/>
    <w:rsid w:val="00107257"/>
    <w:rsid w:val="00163961"/>
    <w:rsid w:val="001B2233"/>
    <w:rsid w:val="00265620"/>
    <w:rsid w:val="003B1C6A"/>
    <w:rsid w:val="00430B37"/>
    <w:rsid w:val="00462FB2"/>
    <w:rsid w:val="0051366A"/>
    <w:rsid w:val="005F1042"/>
    <w:rsid w:val="005F1CE6"/>
    <w:rsid w:val="006C4EB2"/>
    <w:rsid w:val="00747376"/>
    <w:rsid w:val="00785583"/>
    <w:rsid w:val="00802518"/>
    <w:rsid w:val="00805496"/>
    <w:rsid w:val="00891CA4"/>
    <w:rsid w:val="00942A56"/>
    <w:rsid w:val="009838E6"/>
    <w:rsid w:val="009E4498"/>
    <w:rsid w:val="009F3A6E"/>
    <w:rsid w:val="00A2699E"/>
    <w:rsid w:val="00AC37D2"/>
    <w:rsid w:val="00B37798"/>
    <w:rsid w:val="00B409B6"/>
    <w:rsid w:val="00B771F0"/>
    <w:rsid w:val="00C03469"/>
    <w:rsid w:val="00E51489"/>
    <w:rsid w:val="00E566FA"/>
    <w:rsid w:val="00ED732B"/>
    <w:rsid w:val="00F75FDE"/>
    <w:rsid w:val="00FC0823"/>
    <w:rsid w:val="00FE05BD"/>
    <w:rsid w:val="00FE0ABA"/>
    <w:rsid w:val="00FE0D6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082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C4EB2"/>
    <w:rPr>
      <w:color w:val="0000FF" w:themeColor="hyperlink"/>
      <w:u w:val="single"/>
    </w:rPr>
  </w:style>
  <w:style w:type="paragraph" w:styleId="Header">
    <w:name w:val="header"/>
    <w:basedOn w:val="Normal"/>
    <w:link w:val="HeaderChar"/>
    <w:uiPriority w:val="99"/>
    <w:unhideWhenUsed/>
    <w:rsid w:val="006C4EB2"/>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4EB2"/>
  </w:style>
  <w:style w:type="paragraph" w:styleId="Footer">
    <w:name w:val="footer"/>
    <w:basedOn w:val="Normal"/>
    <w:link w:val="FooterChar"/>
    <w:uiPriority w:val="99"/>
    <w:semiHidden/>
    <w:unhideWhenUsed/>
    <w:rsid w:val="006C4EB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C4EB2"/>
  </w:style>
  <w:style w:type="paragraph" w:styleId="BalloonText">
    <w:name w:val="Balloon Text"/>
    <w:basedOn w:val="Normal"/>
    <w:link w:val="BalloonTextChar"/>
    <w:uiPriority w:val="99"/>
    <w:semiHidden/>
    <w:unhideWhenUsed/>
    <w:rsid w:val="006C4E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C4EB2"/>
    <w:rPr>
      <w:rFonts w:ascii="Tahoma" w:hAnsi="Tahoma" w:cs="Tahoma"/>
      <w:sz w:val="16"/>
      <w:szCs w:val="16"/>
    </w:rPr>
  </w:style>
  <w:style w:type="character" w:styleId="CommentReference">
    <w:name w:val="annotation reference"/>
    <w:basedOn w:val="DefaultParagraphFont"/>
    <w:uiPriority w:val="99"/>
    <w:semiHidden/>
    <w:unhideWhenUsed/>
    <w:rsid w:val="00891CA4"/>
    <w:rPr>
      <w:sz w:val="16"/>
      <w:szCs w:val="16"/>
    </w:rPr>
  </w:style>
  <w:style w:type="paragraph" w:styleId="CommentText">
    <w:name w:val="annotation text"/>
    <w:basedOn w:val="Normal"/>
    <w:link w:val="CommentTextChar"/>
    <w:uiPriority w:val="99"/>
    <w:semiHidden/>
    <w:unhideWhenUsed/>
    <w:rsid w:val="00891CA4"/>
    <w:pPr>
      <w:spacing w:line="240" w:lineRule="auto"/>
    </w:pPr>
    <w:rPr>
      <w:sz w:val="20"/>
      <w:szCs w:val="20"/>
    </w:rPr>
  </w:style>
  <w:style w:type="character" w:customStyle="1" w:styleId="CommentTextChar">
    <w:name w:val="Comment Text Char"/>
    <w:basedOn w:val="DefaultParagraphFont"/>
    <w:link w:val="CommentText"/>
    <w:uiPriority w:val="99"/>
    <w:semiHidden/>
    <w:rsid w:val="00891CA4"/>
    <w:rPr>
      <w:sz w:val="20"/>
      <w:szCs w:val="20"/>
    </w:rPr>
  </w:style>
  <w:style w:type="paragraph" w:styleId="CommentSubject">
    <w:name w:val="annotation subject"/>
    <w:basedOn w:val="CommentText"/>
    <w:next w:val="CommentText"/>
    <w:link w:val="CommentSubjectChar"/>
    <w:uiPriority w:val="99"/>
    <w:semiHidden/>
    <w:unhideWhenUsed/>
    <w:rsid w:val="00891CA4"/>
    <w:rPr>
      <w:b/>
      <w:bCs/>
    </w:rPr>
  </w:style>
  <w:style w:type="character" w:customStyle="1" w:styleId="CommentSubjectChar">
    <w:name w:val="Comment Subject Char"/>
    <w:basedOn w:val="CommentTextChar"/>
    <w:link w:val="CommentSubject"/>
    <w:uiPriority w:val="99"/>
    <w:semiHidden/>
    <w:rsid w:val="00891CA4"/>
    <w:rPr>
      <w:b/>
      <w:bCs/>
    </w:rPr>
  </w:style>
</w:styles>
</file>

<file path=word/webSettings.xml><?xml version="1.0" encoding="utf-8"?>
<w:webSettings xmlns:r="http://schemas.openxmlformats.org/officeDocument/2006/relationships" xmlns:w="http://schemas.openxmlformats.org/wordprocessingml/2006/main">
  <w:divs>
    <w:div w:id="1840807822">
      <w:bodyDiv w:val="1"/>
      <w:marLeft w:val="90"/>
      <w:marRight w:val="90"/>
      <w:marTop w:val="90"/>
      <w:marBottom w:val="9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topics.nytimes.com/top/reference/timestopics/organizations/r/rolling_stones/index.html?inline=nyt-org" TargetMode="External"/><Relationship Id="rId13" Type="http://schemas.openxmlformats.org/officeDocument/2006/relationships/hyperlink" Target="http://www.slate.com/id/2204398/entry/2204400"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yperlink" Target="http://www.nytimes.com/2008/11/18/books/18kaku.html?scp=1&amp;sq=michiko%20kakutani%20outliers%20review&amp;st=cse" TargetMode="External"/><Relationship Id="rId17" Type="http://schemas.openxmlformats.org/officeDocument/2006/relationships/package" Target="embeddings/Microsoft_Office_Excel_Worksheet1.xlsx"/><Relationship Id="rId2" Type="http://schemas.openxmlformats.org/officeDocument/2006/relationships/styles" Target="styles.xml"/><Relationship Id="rId16" Type="http://schemas.openxmlformats.org/officeDocument/2006/relationships/image" Target="media/image2.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attletimes.nwsource.com/html/books/2008383828_br16gladwell.html" TargetMode="External"/><Relationship Id="rId5" Type="http://schemas.openxmlformats.org/officeDocument/2006/relationships/footnotes" Target="footnotes.xml"/><Relationship Id="rId15" Type="http://schemas.openxmlformats.org/officeDocument/2006/relationships/image" Target="media/image1.emf"/><Relationship Id="rId10" Type="http://schemas.openxmlformats.org/officeDocument/2006/relationships/hyperlink" Target="http://www.nytimes.com/2006/02/05/books%20/review/05donadio.html?pagewanted=2&amp;_r=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topics.nytimes.com/top/reference/timestopics/organizations/b/the_beach_boys/index.html?inline=nyt-org" TargetMode="External"/><Relationship Id="rId14" Type="http://schemas.openxmlformats.org/officeDocument/2006/relationships/hyperlink" Target="http://www.gladwell.com/bio.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00E20A-4BF3-42A2-9F66-0D6000590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2239</Words>
  <Characters>12764</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J. Hauk</dc:creator>
  <cp:lastModifiedBy>Owner</cp:lastModifiedBy>
  <cp:revision>2</cp:revision>
  <dcterms:created xsi:type="dcterms:W3CDTF">2009-06-01T00:36:00Z</dcterms:created>
  <dcterms:modified xsi:type="dcterms:W3CDTF">2009-06-01T00:36:00Z</dcterms:modified>
</cp:coreProperties>
</file>